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C2FD1" w14:textId="6DD439A5" w:rsidR="00E41F7A" w:rsidRPr="0011153B" w:rsidRDefault="00E41F7A" w:rsidP="00E41F7A">
      <w:pPr>
        <w:jc w:val="center"/>
      </w:pPr>
    </w:p>
    <w:p w14:paraId="6C6C54E0" w14:textId="77777777" w:rsidR="00314364" w:rsidRPr="0011153B" w:rsidRDefault="00314364" w:rsidP="00E41F7A">
      <w:pPr>
        <w:jc w:val="right"/>
      </w:pPr>
    </w:p>
    <w:p w14:paraId="289D836F" w14:textId="77777777" w:rsidR="00314364" w:rsidRPr="0011153B" w:rsidRDefault="00314364" w:rsidP="00E41F7A">
      <w:pPr>
        <w:jc w:val="right"/>
      </w:pPr>
    </w:p>
    <w:p w14:paraId="7BB954AA" w14:textId="77777777" w:rsidR="00314364" w:rsidRPr="0011153B" w:rsidRDefault="00314364" w:rsidP="00E41F7A">
      <w:pPr>
        <w:jc w:val="right"/>
      </w:pPr>
    </w:p>
    <w:p w14:paraId="0A6CF1DA" w14:textId="126C3A68" w:rsidR="00E41F7A" w:rsidRPr="0011153B" w:rsidRDefault="00E41F7A" w:rsidP="00E41F7A">
      <w:pPr>
        <w:jc w:val="right"/>
      </w:pPr>
      <w:r w:rsidRPr="0011153B">
        <w:t xml:space="preserve">Zał. Nr </w:t>
      </w:r>
      <w:ins w:id="0" w:author="Walaszko Alina" w:date="2025-04-07T10:32:00Z" w16du:dateUtc="2025-04-07T08:32:00Z">
        <w:r w:rsidR="00BD5C97">
          <w:t xml:space="preserve">8 </w:t>
        </w:r>
      </w:ins>
      <w:del w:id="1" w:author="Walaszko Alina" w:date="2025-04-07T10:32:00Z" w16du:dateUtc="2025-04-07T08:32:00Z">
        <w:r w:rsidR="005D063F" w:rsidDel="00BD5C97">
          <w:delText xml:space="preserve">… </w:delText>
        </w:r>
      </w:del>
      <w:r w:rsidR="00FE3541" w:rsidRPr="0011153B">
        <w:t xml:space="preserve">do </w:t>
      </w:r>
      <w:r w:rsidR="00670E02" w:rsidRPr="0011153B">
        <w:t>OPZ</w:t>
      </w:r>
    </w:p>
    <w:p w14:paraId="405917A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459C692D" w14:textId="77777777" w:rsidR="006871E9" w:rsidRPr="0011153B" w:rsidRDefault="006871E9" w:rsidP="00E41F7A">
      <w:pPr>
        <w:jc w:val="center"/>
        <w:rPr>
          <w:b/>
          <w:bCs/>
          <w:sz w:val="32"/>
          <w:szCs w:val="32"/>
        </w:rPr>
      </w:pPr>
    </w:p>
    <w:p w14:paraId="1B99E1B9" w14:textId="49D80738" w:rsidR="0020218B" w:rsidRPr="0011153B" w:rsidRDefault="00E41F7A" w:rsidP="0020218B">
      <w:pPr>
        <w:spacing w:after="0"/>
        <w:jc w:val="center"/>
        <w:rPr>
          <w:b/>
          <w:bCs/>
          <w:sz w:val="32"/>
          <w:szCs w:val="32"/>
        </w:rPr>
      </w:pPr>
      <w:bookmarkStart w:id="2" w:name="_Hlk188216308"/>
      <w:r w:rsidRPr="0011153B">
        <w:rPr>
          <w:b/>
          <w:bCs/>
          <w:sz w:val="32"/>
          <w:szCs w:val="32"/>
        </w:rPr>
        <w:t>STANDARDY PRAC ZWIĄZ</w:t>
      </w:r>
      <w:r w:rsidR="0011153B" w:rsidRPr="0011153B">
        <w:rPr>
          <w:b/>
          <w:bCs/>
          <w:sz w:val="32"/>
          <w:szCs w:val="32"/>
        </w:rPr>
        <w:t>A</w:t>
      </w:r>
      <w:r w:rsidRPr="0011153B">
        <w:rPr>
          <w:b/>
          <w:bCs/>
          <w:sz w:val="32"/>
          <w:szCs w:val="32"/>
        </w:rPr>
        <w:t xml:space="preserve">NYCH </w:t>
      </w:r>
      <w:r w:rsidR="0020218B" w:rsidRPr="0011153B">
        <w:rPr>
          <w:b/>
          <w:bCs/>
          <w:sz w:val="32"/>
          <w:szCs w:val="32"/>
        </w:rPr>
        <w:br/>
      </w:r>
      <w:r w:rsidR="006871E9" w:rsidRPr="0011153B">
        <w:rPr>
          <w:b/>
          <w:bCs/>
          <w:sz w:val="32"/>
          <w:szCs w:val="32"/>
        </w:rPr>
        <w:t xml:space="preserve">Z </w:t>
      </w:r>
      <w:r w:rsidRPr="0011153B">
        <w:rPr>
          <w:b/>
          <w:bCs/>
          <w:sz w:val="32"/>
          <w:szCs w:val="32"/>
        </w:rPr>
        <w:t>PROJEKTOWANIEM</w:t>
      </w:r>
      <w:r w:rsidR="00B961B7" w:rsidRPr="0011153B">
        <w:rPr>
          <w:b/>
          <w:bCs/>
          <w:sz w:val="32"/>
          <w:szCs w:val="32"/>
        </w:rPr>
        <w:t xml:space="preserve"> I</w:t>
      </w:r>
      <w:r w:rsidRPr="0011153B">
        <w:rPr>
          <w:b/>
          <w:bCs/>
          <w:sz w:val="32"/>
          <w:szCs w:val="32"/>
        </w:rPr>
        <w:t xml:space="preserve"> ZAKŁADANIEM ZIELENI </w:t>
      </w:r>
    </w:p>
    <w:p w14:paraId="24C72BF2" w14:textId="2392A71C" w:rsidR="00E41F7A" w:rsidRPr="0011153B" w:rsidRDefault="00E41F7A" w:rsidP="00E41F7A">
      <w:pPr>
        <w:jc w:val="center"/>
        <w:rPr>
          <w:b/>
          <w:bCs/>
          <w:sz w:val="32"/>
          <w:szCs w:val="32"/>
        </w:rPr>
      </w:pPr>
      <w:r w:rsidRPr="0011153B">
        <w:rPr>
          <w:b/>
          <w:bCs/>
          <w:sz w:val="32"/>
          <w:szCs w:val="32"/>
        </w:rPr>
        <w:t>ORAZ OCHRONĄ PRZYRODY</w:t>
      </w:r>
      <w:bookmarkEnd w:id="2"/>
    </w:p>
    <w:p w14:paraId="5437D38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3198F411" w14:textId="203E0158" w:rsidR="006871E9" w:rsidRPr="0011153B" w:rsidRDefault="006871E9" w:rsidP="00911EFE">
      <w:pPr>
        <w:pStyle w:val="Akapitzlist"/>
        <w:numPr>
          <w:ilvl w:val="0"/>
          <w:numId w:val="33"/>
        </w:numPr>
        <w:ind w:right="-425" w:hanging="153"/>
        <w:rPr>
          <w:b/>
          <w:bCs/>
        </w:rPr>
      </w:pPr>
      <w:bookmarkStart w:id="3" w:name="_Hlk188216405"/>
      <w:r w:rsidRPr="0011153B">
        <w:rPr>
          <w:b/>
          <w:bCs/>
        </w:rPr>
        <w:t>INWENTARYZACJA ZIELENI, OPERAT DENDROLOGICZNY, PROJEKT OCHRONY ZIELENI</w:t>
      </w:r>
    </w:p>
    <w:bookmarkEnd w:id="3"/>
    <w:p w14:paraId="32A9A954" w14:textId="4D5B0A3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INWENTARYZACJA PRZYRODNICZA</w:t>
      </w:r>
    </w:p>
    <w:p w14:paraId="1D5041CC" w14:textId="00FE4F1E" w:rsidR="00BC76F2" w:rsidRPr="0011153B" w:rsidRDefault="008E730D" w:rsidP="008A32E3">
      <w:pPr>
        <w:pStyle w:val="Akapitzlist"/>
        <w:numPr>
          <w:ilvl w:val="0"/>
          <w:numId w:val="33"/>
        </w:numPr>
        <w:ind w:hanging="153"/>
        <w:jc w:val="both"/>
        <w:rPr>
          <w:b/>
          <w:bCs/>
        </w:rPr>
      </w:pPr>
      <w:r w:rsidRPr="0011153B">
        <w:rPr>
          <w:b/>
          <w:bCs/>
        </w:rPr>
        <w:t xml:space="preserve">OGÓLNE WYMAGANIA DOTYCZĄCE OCHRONY </w:t>
      </w:r>
      <w:r w:rsidR="00EB6EB2" w:rsidRPr="0011153B">
        <w:rPr>
          <w:b/>
          <w:bCs/>
        </w:rPr>
        <w:t>ZIELENI</w:t>
      </w:r>
      <w:r w:rsidRPr="0011153B">
        <w:rPr>
          <w:b/>
          <w:bCs/>
        </w:rPr>
        <w:t xml:space="preserve"> NA ETAPIE REALIZACJI PRAC PROJEKTOWYCH</w:t>
      </w:r>
    </w:p>
    <w:p w14:paraId="5BA86568" w14:textId="19A18AF7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PROJEKT ZIELENI</w:t>
      </w:r>
    </w:p>
    <w:p w14:paraId="43A81CC2" w14:textId="2A4E4D7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DRZEW</w:t>
      </w:r>
    </w:p>
    <w:p w14:paraId="11F635CE" w14:textId="68259E11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KRZEWÓW</w:t>
      </w:r>
    </w:p>
    <w:p w14:paraId="6D3F673E" w14:textId="29BE5BA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TRAWNIKÓW</w:t>
      </w:r>
    </w:p>
    <w:p w14:paraId="4976FD61" w14:textId="6CFBAA87" w:rsidR="005F016E" w:rsidRPr="0011153B" w:rsidRDefault="005F016E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ŁĄKI KWIETNEJ</w:t>
      </w:r>
    </w:p>
    <w:p w14:paraId="141738EB" w14:textId="49B4EDE6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WYMAGANIA DLA ZIEMI URODZAJNEJ</w:t>
      </w:r>
    </w:p>
    <w:p w14:paraId="15745DBA" w14:textId="56EB305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PRZEKAZANIE DREWNA Z WYCINEK</w:t>
      </w:r>
    </w:p>
    <w:p w14:paraId="2967D188" w14:textId="657FD862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PRZYRODNICZY</w:t>
      </w:r>
    </w:p>
    <w:p w14:paraId="270F0F81" w14:textId="48F09F55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W ZAKRESIE OCHRONY ZIELENI</w:t>
      </w:r>
    </w:p>
    <w:p w14:paraId="1D64C269" w14:textId="77777777" w:rsidR="006871E9" w:rsidRPr="0011153B" w:rsidRDefault="006871E9" w:rsidP="00E41F7A">
      <w:pPr>
        <w:jc w:val="center"/>
        <w:rPr>
          <w:b/>
          <w:bCs/>
        </w:rPr>
      </w:pPr>
    </w:p>
    <w:p w14:paraId="0893C551" w14:textId="67B3B9A3" w:rsidR="005321EB" w:rsidRPr="0011153B" w:rsidRDefault="005321EB">
      <w:r w:rsidRPr="0011153B">
        <w:br w:type="page"/>
      </w:r>
    </w:p>
    <w:p w14:paraId="737D14B1" w14:textId="044E2612" w:rsidR="009831A1" w:rsidRPr="0011153B" w:rsidRDefault="009831A1" w:rsidP="0020218B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jc w:val="center"/>
        <w:textAlignment w:val="baseline"/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lastRenderedPageBreak/>
        <w:t>INWENTARYZACJA ZIELENI, OPERAT DENDROLOGICZNY, PROJEKT OCHRONY ZIELENI</w:t>
      </w:r>
      <w:r w:rsidR="000613E7"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 </w:t>
      </w:r>
    </w:p>
    <w:p w14:paraId="6FBCCF28" w14:textId="77777777" w:rsidR="00911EFE" w:rsidRPr="0011153B" w:rsidRDefault="00911EFE" w:rsidP="000613E7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572F2ACF" w14:textId="17741FFB" w:rsidR="009831A1" w:rsidRPr="0011153B" w:rsidRDefault="000613E7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Opracowanie należy wykonać zgodnie 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ze standardami określonymi w zar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zą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dzeniu Nr 279/25 Prezydenta Miasta Gdańska z dnia 14 lutego 2025r. w sprawie „Gdańskiej Karty dla Drzew”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br/>
      </w:r>
      <w:r w:rsidR="00101272" w:rsidRPr="00101272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(z późniejszymi zmianami) 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i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powinna uwzględniać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również: </w:t>
      </w:r>
    </w:p>
    <w:p w14:paraId="1D76EED0" w14:textId="0A5A9789" w:rsidR="00D462A3" w:rsidRPr="0011153B" w:rsidRDefault="00D462A3" w:rsidP="00911EFE">
      <w:pPr>
        <w:spacing w:after="0" w:line="240" w:lineRule="auto"/>
        <w:jc w:val="both"/>
        <w:rPr>
          <w:sz w:val="21"/>
          <w:szCs w:val="21"/>
        </w:rPr>
      </w:pPr>
      <w:bookmarkStart w:id="4" w:name="_Hlk185195228"/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>W</w:t>
      </w:r>
      <w:r w:rsidRPr="0011153B">
        <w:rPr>
          <w:sz w:val="21"/>
          <w:szCs w:val="21"/>
        </w:rPr>
        <w:t>artości dendrometryczne roślin: obwód pnia mierzony na wysokości 5 cm ponad poziomem</w:t>
      </w:r>
      <w:r w:rsidR="00911EFE" w:rsidRPr="0011153B">
        <w:rPr>
          <w:sz w:val="21"/>
          <w:szCs w:val="21"/>
        </w:rPr>
        <w:t>;</w:t>
      </w:r>
      <w:r w:rsidRPr="0011153B">
        <w:rPr>
          <w:sz w:val="21"/>
          <w:szCs w:val="21"/>
        </w:rPr>
        <w:t xml:space="preserve"> </w:t>
      </w:r>
    </w:p>
    <w:p w14:paraId="76B46632" w14:textId="21E9F333" w:rsidR="00D462A3" w:rsidRPr="0011153B" w:rsidRDefault="00D462A3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 xml:space="preserve">Zestawienie tabelaryczne zinwentaryzowanych roślin, które obejmuje również </w:t>
      </w:r>
      <w:r w:rsidRPr="0011153B">
        <w:rPr>
          <w:sz w:val="21"/>
          <w:szCs w:val="21"/>
        </w:rPr>
        <w:t xml:space="preserve">zwięzły opis drzewa uzyskany metodą wizualną, zawierający m.in.: stan fitosanitarny drzewa/ krzewu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w odniesieniu do cech diagnostycznych odziomka i nabiegów korzeniowych, pnia, korony oraz otoczenia. Należy ocenić również witalność oraz stabilność metodą wizualną;</w:t>
      </w:r>
    </w:p>
    <w:p w14:paraId="5C94D360" w14:textId="64C08005" w:rsidR="00911EFE" w:rsidRPr="0011153B" w:rsidRDefault="00911EFE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Wskazanie drzew wymagających pogłębionej diagnostyki wymagających ekspertyz dendrologicznych w celu określenia szczegółowych działań. </w:t>
      </w:r>
    </w:p>
    <w:p w14:paraId="79185EF2" w14:textId="77777777" w:rsidR="00911EFE" w:rsidRPr="0011153B" w:rsidRDefault="00911EFE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Konieczne jest, aby lokalizacje drzew były wykazane przez geodetę w ramach opracowania mapy do celów projektowych lub domierzone precyzyjnymi narzędziami z dokładnością do 10 cm.</w:t>
      </w:r>
    </w:p>
    <w:p w14:paraId="192E12C7" w14:textId="08D444BF" w:rsidR="00D462A3" w:rsidRPr="0011153B" w:rsidRDefault="00D462A3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dendrologiczna musi obejmować również egzemplarze zlokalizowane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 xml:space="preserve">w sąsiedztwie inwestycji, na które może oddziaływać dane przedsięwzięcie, </w:t>
      </w:r>
      <w:r w:rsidRPr="0011153B">
        <w:rPr>
          <w:sz w:val="21"/>
          <w:szCs w:val="21"/>
        </w:rPr>
        <w:br/>
        <w:t xml:space="preserve">w szczególności: </w:t>
      </w:r>
    </w:p>
    <w:p w14:paraId="17931996" w14:textId="20C1AF8C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rośliny zlokalizowane do 5 m od granicy inwestycji w przypadkach, gdy realizowane zagospodarowanie (inwestycja) dochodzi do samej granicy terenu</w:t>
      </w:r>
    </w:p>
    <w:p w14:paraId="0149594D" w14:textId="41784E13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drzewa zachodzące rzutem korony na obszar inwestycji; – miejsca potencjalnych kolizji </w:t>
      </w:r>
      <w:r w:rsidRPr="0011153B">
        <w:rPr>
          <w:sz w:val="21"/>
          <w:szCs w:val="21"/>
        </w:rPr>
        <w:br/>
        <w:t xml:space="preserve">w związku z budową przyłączy i sieci; </w:t>
      </w:r>
    </w:p>
    <w:p w14:paraId="11143015" w14:textId="77777777" w:rsidR="00911EFE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strefy ciągów technicznych i dojazdów do inwestycji.</w:t>
      </w:r>
    </w:p>
    <w:p w14:paraId="079FEAD4" w14:textId="77777777" w:rsidR="00911EFE" w:rsidRPr="0011153B" w:rsidRDefault="00911EFE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</w:t>
      </w:r>
      <w:r w:rsidR="00D462A3" w:rsidRPr="0011153B">
        <w:rPr>
          <w:sz w:val="21"/>
          <w:szCs w:val="21"/>
        </w:rPr>
        <w:t xml:space="preserve">rognoza ustawowych opłat za usunięcie drzew i krzewów </w:t>
      </w:r>
      <w:r w:rsidRPr="0011153B">
        <w:rPr>
          <w:sz w:val="21"/>
          <w:szCs w:val="21"/>
        </w:rPr>
        <w:t xml:space="preserve">zawartą w operacie dendrologicznym </w:t>
      </w:r>
      <w:r w:rsidR="00D462A3" w:rsidRPr="0011153B">
        <w:rPr>
          <w:sz w:val="21"/>
          <w:szCs w:val="21"/>
        </w:rPr>
        <w:t xml:space="preserve">– zestawienie opłat administracyjnych za usunięcie drzew i krzewów wyliczone na podstawie obowiązujących przepisów. </w:t>
      </w:r>
    </w:p>
    <w:p w14:paraId="57F9B0E0" w14:textId="795F2931" w:rsidR="001417D5" w:rsidRDefault="00D462A3" w:rsidP="001417D5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Projekt ochrony zieleni </w:t>
      </w:r>
      <w:r w:rsidR="00911EFE" w:rsidRPr="0011153B">
        <w:rPr>
          <w:sz w:val="21"/>
          <w:szCs w:val="21"/>
        </w:rPr>
        <w:t xml:space="preserve">należy opracować na etapie projektów budowlanych i dostosować je to uzgodnionej technologii i rozwiązań na etapie projektów wykonawczych. Projekt ochrony zieleni może podlegać aktualizacji jeśli zajdzie taka potrzeba, na etapie robót budowlanych </w:t>
      </w:r>
      <w:r w:rsidR="00911EFE" w:rsidRPr="0011153B">
        <w:rPr>
          <w:sz w:val="21"/>
          <w:szCs w:val="21"/>
        </w:rPr>
        <w:br/>
        <w:t>w uzgodnieniu z Zamawiającym</w:t>
      </w:r>
      <w:r w:rsidR="004D7323">
        <w:rPr>
          <w:sz w:val="21"/>
          <w:szCs w:val="21"/>
        </w:rPr>
        <w:t xml:space="preserve"> </w:t>
      </w:r>
      <w:r w:rsidR="004D7323" w:rsidRPr="004D7323">
        <w:rPr>
          <w:sz w:val="21"/>
          <w:szCs w:val="21"/>
        </w:rPr>
        <w:t>i jest to obowiązkiem wykonawcy robót</w:t>
      </w:r>
      <w:r w:rsidR="00911EFE" w:rsidRPr="0011153B">
        <w:rPr>
          <w:sz w:val="21"/>
          <w:szCs w:val="21"/>
        </w:rPr>
        <w:t>.</w:t>
      </w:r>
    </w:p>
    <w:p w14:paraId="690852DE" w14:textId="51933D20" w:rsidR="00BA6C2E" w:rsidRDefault="00BA6C2E" w:rsidP="001417D5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 xml:space="preserve">Projekt ochrony zieleni opracowany zgodnie ze Standardami ochrony drzew i innych form zieleni </w:t>
      </w:r>
      <w:r w:rsidR="008E1B44">
        <w:rPr>
          <w:sz w:val="21"/>
          <w:szCs w:val="21"/>
        </w:rPr>
        <w:br/>
      </w:r>
      <w:r>
        <w:rPr>
          <w:sz w:val="21"/>
          <w:szCs w:val="21"/>
        </w:rPr>
        <w:t>w procesie inwestycyjnym powinien składać się z części opisowej i graficznej i powinien uwzględniać również:</w:t>
      </w:r>
    </w:p>
    <w:p w14:paraId="76FDA0B9" w14:textId="3C684326" w:rsidR="00BA6C2E" w:rsidRDefault="00F51AEA" w:rsidP="008E1B44">
      <w:pPr>
        <w:pStyle w:val="Akapitzlist"/>
        <w:numPr>
          <w:ilvl w:val="1"/>
          <w:numId w:val="47"/>
        </w:num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p</w:t>
      </w:r>
      <w:r w:rsidR="00BA6C2E">
        <w:rPr>
          <w:sz w:val="21"/>
          <w:szCs w:val="21"/>
        </w:rPr>
        <w:t xml:space="preserve">lan organizacji robót </w:t>
      </w:r>
      <w:r>
        <w:rPr>
          <w:sz w:val="21"/>
          <w:szCs w:val="21"/>
        </w:rPr>
        <w:t xml:space="preserve">uwzględniający m.in. </w:t>
      </w:r>
      <w:r w:rsidR="00BA6C2E">
        <w:rPr>
          <w:sz w:val="21"/>
          <w:szCs w:val="21"/>
        </w:rPr>
        <w:t xml:space="preserve">miejsce składowania materiałów, </w:t>
      </w:r>
      <w:r>
        <w:rPr>
          <w:sz w:val="21"/>
          <w:szCs w:val="21"/>
        </w:rPr>
        <w:t xml:space="preserve">lokalizację </w:t>
      </w:r>
      <w:r w:rsidR="008E1B44">
        <w:rPr>
          <w:sz w:val="21"/>
          <w:szCs w:val="21"/>
        </w:rPr>
        <w:br/>
      </w:r>
      <w:r>
        <w:rPr>
          <w:sz w:val="21"/>
          <w:szCs w:val="21"/>
        </w:rPr>
        <w:t xml:space="preserve">i konstrukcję </w:t>
      </w:r>
      <w:r w:rsidR="00BA6C2E">
        <w:rPr>
          <w:sz w:val="21"/>
          <w:szCs w:val="21"/>
        </w:rPr>
        <w:t>dr</w:t>
      </w:r>
      <w:r>
        <w:rPr>
          <w:sz w:val="21"/>
          <w:szCs w:val="21"/>
        </w:rPr>
        <w:t>óg technologicznych</w:t>
      </w:r>
      <w:r w:rsidR="00BA6C2E">
        <w:rPr>
          <w:sz w:val="21"/>
          <w:szCs w:val="21"/>
        </w:rPr>
        <w:t xml:space="preserve">, </w:t>
      </w:r>
      <w:r>
        <w:rPr>
          <w:sz w:val="21"/>
          <w:szCs w:val="21"/>
        </w:rPr>
        <w:t>lokalizacj</w:t>
      </w:r>
      <w:r w:rsidR="008E1B44">
        <w:rPr>
          <w:sz w:val="21"/>
          <w:szCs w:val="21"/>
        </w:rPr>
        <w:t>ę i sposób posadowienia</w:t>
      </w:r>
      <w:r>
        <w:rPr>
          <w:sz w:val="21"/>
          <w:szCs w:val="21"/>
        </w:rPr>
        <w:t xml:space="preserve"> obiektów socjalnych;</w:t>
      </w:r>
    </w:p>
    <w:p w14:paraId="28103ECB" w14:textId="53770F1B" w:rsidR="00F51AEA" w:rsidRDefault="00F51AEA" w:rsidP="008E1B44">
      <w:pPr>
        <w:pStyle w:val="Akapitzlist"/>
        <w:numPr>
          <w:ilvl w:val="1"/>
          <w:numId w:val="47"/>
        </w:num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kolejność wykonania działać prowadzonych przy drzewach przewidzianych do zachowania;</w:t>
      </w:r>
    </w:p>
    <w:p w14:paraId="789D7B26" w14:textId="2620561F" w:rsidR="00F51AEA" w:rsidRDefault="00F51AEA" w:rsidP="008E1B44">
      <w:pPr>
        <w:pStyle w:val="Akapitzlist"/>
        <w:numPr>
          <w:ilvl w:val="1"/>
          <w:numId w:val="47"/>
        </w:num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szczegółowe wytyczne dla form zabezpieczania drzewa w obrębie pnia, systemu korzeniowego i korony na czas prowadzenia prac wraz z przebiegiem ogrodzeń ochronnych i zabezpieczeń alternatywnych w przypadku braku możliwości wygrodzenia SOD;</w:t>
      </w:r>
    </w:p>
    <w:p w14:paraId="5DEBA4C9" w14:textId="48B13C28" w:rsidR="00F51AEA" w:rsidRPr="005D063F" w:rsidRDefault="00F51AEA" w:rsidP="008E1B44">
      <w:pPr>
        <w:pStyle w:val="Akapitzlist"/>
        <w:numPr>
          <w:ilvl w:val="1"/>
          <w:numId w:val="47"/>
        </w:num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oznaczenie lokalizacji i rysunki proponowanych rozwiązań technicznych, metod prowadzenia robót w przypadku ingerencji w strefy SOD</w:t>
      </w:r>
      <w:r w:rsidR="00415996">
        <w:rPr>
          <w:sz w:val="21"/>
          <w:szCs w:val="21"/>
        </w:rPr>
        <w:t xml:space="preserve"> jeśli nie zostało to określone w dokumentacji projektowej</w:t>
      </w:r>
      <w:r>
        <w:rPr>
          <w:sz w:val="21"/>
          <w:szCs w:val="21"/>
        </w:rPr>
        <w:t>.</w:t>
      </w:r>
    </w:p>
    <w:p w14:paraId="3FA21D1B" w14:textId="77777777" w:rsidR="008E1B44" w:rsidRDefault="001417D5" w:rsidP="001417D5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417D5">
        <w:rPr>
          <w:sz w:val="21"/>
          <w:szCs w:val="21"/>
        </w:rPr>
        <w:t xml:space="preserve">Uzyskanie niezbędnych </w:t>
      </w:r>
      <w:r>
        <w:rPr>
          <w:sz w:val="21"/>
          <w:szCs w:val="21"/>
        </w:rPr>
        <w:t>zgód</w:t>
      </w:r>
      <w:r w:rsidRPr="001417D5">
        <w:rPr>
          <w:sz w:val="21"/>
          <w:szCs w:val="21"/>
        </w:rPr>
        <w:t xml:space="preserve"> na usunięcie drzew i krzewów jeśli zajdzie taka konieczność</w:t>
      </w:r>
      <w:r>
        <w:rPr>
          <w:sz w:val="21"/>
          <w:szCs w:val="21"/>
        </w:rPr>
        <w:t xml:space="preserve"> wraz opracowaniem projektu </w:t>
      </w:r>
      <w:proofErr w:type="spellStart"/>
      <w:r>
        <w:rPr>
          <w:sz w:val="21"/>
          <w:szCs w:val="21"/>
        </w:rPr>
        <w:t>nasadzeń</w:t>
      </w:r>
      <w:proofErr w:type="spellEnd"/>
      <w:r>
        <w:rPr>
          <w:sz w:val="21"/>
          <w:szCs w:val="21"/>
        </w:rPr>
        <w:t xml:space="preserve"> zastępczych zgodnie z pkt. IV Standardu.</w:t>
      </w:r>
    </w:p>
    <w:p w14:paraId="70171C3B" w14:textId="77777777" w:rsidR="008E1B44" w:rsidRDefault="001417D5" w:rsidP="008E1B44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8E1B44">
        <w:rPr>
          <w:sz w:val="21"/>
          <w:szCs w:val="21"/>
        </w:rPr>
        <w:t>Opracowania dotyczące zieleni należy uzgodnić z zarządcą terenu i uzyskać akceptację Zamawiającego.</w:t>
      </w:r>
    </w:p>
    <w:p w14:paraId="41044D53" w14:textId="77777777" w:rsidR="008E1B44" w:rsidRPr="008E1B44" w:rsidRDefault="008E1B44" w:rsidP="008E1B44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sz w:val="21"/>
          <w:szCs w:val="21"/>
        </w:rPr>
      </w:pPr>
    </w:p>
    <w:p w14:paraId="0F70329A" w14:textId="758E531B" w:rsidR="009831A1" w:rsidRPr="0011153B" w:rsidRDefault="009831A1" w:rsidP="00415996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II. INWENTARYZACJA PRZYRODNICZA</w:t>
      </w:r>
    </w:p>
    <w:p w14:paraId="70A296B9" w14:textId="176805EB" w:rsidR="00514496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w zakresie niezbędnym dla prawidłowego wykonania przedmiotu zamówienia, </w:t>
      </w:r>
      <w:r w:rsidRPr="0011153B">
        <w:rPr>
          <w:sz w:val="21"/>
          <w:szCs w:val="21"/>
        </w:rPr>
        <w:br/>
        <w:t xml:space="preserve">siedlisk przyrodniczych i występujących gatunków roślin, zwierząt i grzybów, w tym gatunków chronionych: ornitologicznie, </w:t>
      </w:r>
      <w:proofErr w:type="spellStart"/>
      <w:r w:rsidRPr="0011153B">
        <w:rPr>
          <w:sz w:val="21"/>
          <w:szCs w:val="21"/>
        </w:rPr>
        <w:t>mykologicznie</w:t>
      </w:r>
      <w:proofErr w:type="spellEnd"/>
      <w:r w:rsidRPr="0011153B">
        <w:rPr>
          <w:sz w:val="21"/>
          <w:szCs w:val="21"/>
        </w:rPr>
        <w:t xml:space="preserve">, </w:t>
      </w:r>
      <w:proofErr w:type="spellStart"/>
      <w:r w:rsidR="00585018" w:rsidRPr="0011153B">
        <w:rPr>
          <w:sz w:val="21"/>
          <w:szCs w:val="21"/>
        </w:rPr>
        <w:t>chiropterologiczne</w:t>
      </w:r>
      <w:proofErr w:type="spellEnd"/>
      <w:r w:rsidRPr="0011153B">
        <w:rPr>
          <w:sz w:val="21"/>
          <w:szCs w:val="21"/>
        </w:rPr>
        <w:t>, e</w:t>
      </w:r>
      <w:r w:rsidR="000842C3" w:rsidRPr="0011153B">
        <w:rPr>
          <w:sz w:val="21"/>
          <w:szCs w:val="21"/>
        </w:rPr>
        <w:t>n</w:t>
      </w:r>
      <w:r w:rsidRPr="0011153B">
        <w:rPr>
          <w:sz w:val="21"/>
          <w:szCs w:val="21"/>
        </w:rPr>
        <w:t>t</w:t>
      </w:r>
      <w:r w:rsidR="000842C3" w:rsidRPr="0011153B">
        <w:rPr>
          <w:sz w:val="21"/>
          <w:szCs w:val="21"/>
        </w:rPr>
        <w:t>o</w:t>
      </w:r>
      <w:r w:rsidRPr="0011153B">
        <w:rPr>
          <w:sz w:val="21"/>
          <w:szCs w:val="21"/>
        </w:rPr>
        <w:t xml:space="preserve">mologicznie, </w:t>
      </w:r>
      <w:r w:rsidR="002A2B4E" w:rsidRPr="0011153B">
        <w:rPr>
          <w:sz w:val="21"/>
          <w:szCs w:val="21"/>
        </w:rPr>
        <w:t>h</w:t>
      </w:r>
      <w:r w:rsidRPr="0011153B">
        <w:rPr>
          <w:sz w:val="21"/>
          <w:szCs w:val="21"/>
        </w:rPr>
        <w:t>erpetologicznie itp.</w:t>
      </w:r>
      <w:r w:rsidR="00514496" w:rsidRPr="0011153B">
        <w:rPr>
          <w:sz w:val="21"/>
          <w:szCs w:val="21"/>
        </w:rPr>
        <w:t xml:space="preserve"> </w:t>
      </w:r>
      <w:r w:rsidR="00C841E3" w:rsidRPr="0011153B">
        <w:rPr>
          <w:sz w:val="21"/>
          <w:szCs w:val="21"/>
        </w:rPr>
        <w:t xml:space="preserve">W ramach </w:t>
      </w:r>
      <w:r w:rsidR="009004A6" w:rsidRPr="0011153B">
        <w:rPr>
          <w:sz w:val="21"/>
          <w:szCs w:val="21"/>
        </w:rPr>
        <w:t>opracowania należy również dokonać identyfikacji</w:t>
      </w:r>
      <w:r w:rsidR="00514496" w:rsidRPr="0011153B">
        <w:rPr>
          <w:sz w:val="21"/>
          <w:szCs w:val="21"/>
        </w:rPr>
        <w:t xml:space="preserve"> szlaków migracji stwierdzonych gatunków zwierząt chronionych ze wskazaniem sposobów lub rozwiązań projektowych </w:t>
      </w:r>
      <w:r w:rsidR="00911EFE" w:rsidRPr="0011153B">
        <w:rPr>
          <w:sz w:val="21"/>
          <w:szCs w:val="21"/>
        </w:rPr>
        <w:t xml:space="preserve">dla </w:t>
      </w:r>
      <w:r w:rsidR="00514496" w:rsidRPr="0011153B">
        <w:rPr>
          <w:sz w:val="21"/>
          <w:szCs w:val="21"/>
        </w:rPr>
        <w:t>ich zachowania.</w:t>
      </w:r>
    </w:p>
    <w:p w14:paraId="5E51EA60" w14:textId="0F6E5BA9" w:rsidR="009831A1" w:rsidRPr="0011153B" w:rsidRDefault="009831A1" w:rsidP="00EE12F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Ilość i termin kontroli terenowych należy dostosować do prawidłowego wykonania przedmiotu zamówienia</w:t>
      </w:r>
      <w:r w:rsidR="00EE12F1">
        <w:t>. Od</w:t>
      </w:r>
      <w:r w:rsidR="00EE12F1" w:rsidRPr="00EE12F1">
        <w:rPr>
          <w:sz w:val="21"/>
          <w:szCs w:val="21"/>
        </w:rPr>
        <w:t xml:space="preserve">stęp czasowy oraz długość trwania </w:t>
      </w:r>
      <w:r w:rsidR="00EE12F1">
        <w:rPr>
          <w:sz w:val="21"/>
          <w:szCs w:val="21"/>
        </w:rPr>
        <w:t xml:space="preserve">kontroli </w:t>
      </w:r>
      <w:r w:rsidR="00EE12F1" w:rsidRPr="00EE12F1">
        <w:rPr>
          <w:sz w:val="21"/>
          <w:szCs w:val="21"/>
        </w:rPr>
        <w:t>powin</w:t>
      </w:r>
      <w:r w:rsidR="00EE12F1">
        <w:rPr>
          <w:sz w:val="21"/>
          <w:szCs w:val="21"/>
        </w:rPr>
        <w:t>ien</w:t>
      </w:r>
      <w:r w:rsidR="00EE12F1" w:rsidRPr="00EE12F1">
        <w:rPr>
          <w:sz w:val="21"/>
          <w:szCs w:val="21"/>
        </w:rPr>
        <w:t xml:space="preserve"> być zależn</w:t>
      </w:r>
      <w:r w:rsidR="00EE12F1">
        <w:rPr>
          <w:sz w:val="21"/>
          <w:szCs w:val="21"/>
        </w:rPr>
        <w:t>y</w:t>
      </w:r>
      <w:r w:rsidR="00EE12F1" w:rsidRPr="00EE12F1">
        <w:rPr>
          <w:sz w:val="21"/>
          <w:szCs w:val="21"/>
        </w:rPr>
        <w:t xml:space="preserve"> od oceny potencjału przyrodniczego lokalizacji inwestycji</w:t>
      </w:r>
      <w:r w:rsidR="00EE12F1">
        <w:rPr>
          <w:sz w:val="21"/>
          <w:szCs w:val="21"/>
        </w:rPr>
        <w:t xml:space="preserve"> oraz zakresu planowanych robót i powinien uwzględniać zmienność elementów przyrodniczych</w:t>
      </w:r>
      <w:r w:rsidRPr="0011153B">
        <w:rPr>
          <w:sz w:val="21"/>
          <w:szCs w:val="21"/>
        </w:rPr>
        <w:t xml:space="preserve">. </w:t>
      </w:r>
      <w:r w:rsidR="00EE12F1" w:rsidRPr="00EE12F1">
        <w:t>W przypadku terenów o oszacowanym podczas pierwszych oględzin</w:t>
      </w:r>
      <w:r w:rsidR="00EE12F1">
        <w:t>,</w:t>
      </w:r>
      <w:r w:rsidR="00EE12F1" w:rsidRPr="00EE12F1">
        <w:t xml:space="preserve"> znikomym potencjale siedlisk, z prognozą braku wpływu </w:t>
      </w:r>
      <w:r w:rsidR="00EE12F1">
        <w:t xml:space="preserve">planowanych prac </w:t>
      </w:r>
      <w:r w:rsidR="00EE12F1" w:rsidRPr="00EE12F1">
        <w:t xml:space="preserve">na gatunki chronione i ich siedliska, dopuszcza się przedłożenie </w:t>
      </w:r>
      <w:r w:rsidR="00EE12F1">
        <w:t xml:space="preserve">uproszczonej </w:t>
      </w:r>
      <w:r w:rsidR="00EE12F1" w:rsidRPr="00EE12F1">
        <w:t>inwentaryzacji przyrodniczej</w:t>
      </w:r>
      <w:r w:rsidR="00EE12F1">
        <w:t xml:space="preserve"> opartej na pojedynczych oględzinach w uzgodnieniu z Zamawiającym.</w:t>
      </w:r>
    </w:p>
    <w:p w14:paraId="07995A11" w14:textId="741D5E9F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>W przypadku stwierdzenia obecności gatunków chronionych roślin, zwierząt lub grzybów, ich siedlisk, ostoi bądź gniazd w obrębie drzew i krzewów przewidzianych do usunięcia lub w obrębie robót budowalnych i w obszarze ich oddziaływania, należy uzyskać niezbędne decyzje derogacyjne</w:t>
      </w:r>
      <w:r w:rsidR="001417D5">
        <w:rPr>
          <w:sz w:val="21"/>
          <w:szCs w:val="21"/>
        </w:rPr>
        <w:t xml:space="preserve"> oraz uwzględnić w dokumentacji projektowej</w:t>
      </w:r>
      <w:r w:rsidR="00EE12F1">
        <w:rPr>
          <w:sz w:val="21"/>
          <w:szCs w:val="21"/>
        </w:rPr>
        <w:t xml:space="preserve">, </w:t>
      </w:r>
      <w:r w:rsidR="001417D5">
        <w:rPr>
          <w:sz w:val="21"/>
          <w:szCs w:val="21"/>
        </w:rPr>
        <w:t xml:space="preserve">wymagane decyzjami </w:t>
      </w:r>
      <w:r w:rsidR="00EE12F1">
        <w:rPr>
          <w:sz w:val="21"/>
          <w:szCs w:val="21"/>
        </w:rPr>
        <w:t xml:space="preserve">administracyjnymi </w:t>
      </w:r>
      <w:r w:rsidR="001417D5">
        <w:rPr>
          <w:sz w:val="21"/>
          <w:szCs w:val="21"/>
        </w:rPr>
        <w:t>kompensacje przyrodnicze</w:t>
      </w:r>
      <w:r w:rsidRPr="0011153B">
        <w:rPr>
          <w:sz w:val="21"/>
          <w:szCs w:val="21"/>
        </w:rPr>
        <w:t xml:space="preserve">.  </w:t>
      </w:r>
    </w:p>
    <w:p w14:paraId="2120F4F3" w14:textId="77777777" w:rsidR="009831A1" w:rsidRPr="0011153B" w:rsidRDefault="009831A1" w:rsidP="009831A1">
      <w:pPr>
        <w:jc w:val="both"/>
        <w:rPr>
          <w:sz w:val="21"/>
          <w:szCs w:val="21"/>
        </w:rPr>
      </w:pPr>
      <w:bookmarkStart w:id="5" w:name="_Hlk190106418"/>
      <w:r w:rsidRPr="0011153B">
        <w:rPr>
          <w:sz w:val="21"/>
          <w:szCs w:val="21"/>
        </w:rPr>
        <w:t xml:space="preserve">Opracowanie powinno zawierać m.in. opis metodyki, terminy prowadzenia obserwacji poszczególnych gatunków, terminy wykonania poszczególnych kontroli, charakterystykę terenu wraz z opisem zinwentaryzowanej flory i fauny, wykaz oraz mapę stanowisk gatunków ujętych </w:t>
      </w:r>
      <w:r w:rsidRPr="0011153B">
        <w:rPr>
          <w:sz w:val="21"/>
          <w:szCs w:val="21"/>
        </w:rPr>
        <w:br/>
        <w:t xml:space="preserve">w inwentaryzacji, dokumentację fotograficzną, zestawienie obecności gatunków chronionych roślin, zwietrzą lub grzybów, ich siedlisk, ostoi bądź gniazd wobec, których należy uzyskać stosowane zezwolenie wraz z podaniem namiarów GPS w celu dokładnej lokalizacji, określenie kompensacji przyrodniczej na podstawie przeprowadzonej inwentaryzacji przyrodniczej oraz uzyskanych decyzji, powinno również zawierać informację o kompensacji przyrodniczej w tym wytyczne wykonania rodzaj i termin oraz propozycją lokalizacji kompensacji. Opracowanie powinno przewidywać tam, gdzie jest to możliwe, rozwiązania </w:t>
      </w:r>
      <w:proofErr w:type="spellStart"/>
      <w:r w:rsidRPr="0011153B">
        <w:rPr>
          <w:sz w:val="21"/>
          <w:szCs w:val="21"/>
        </w:rPr>
        <w:t>bioinżynieryjne</w:t>
      </w:r>
      <w:proofErr w:type="spellEnd"/>
      <w:r w:rsidRPr="0011153B">
        <w:rPr>
          <w:sz w:val="21"/>
          <w:szCs w:val="21"/>
        </w:rPr>
        <w:t xml:space="preserve">, kompensacyjne itp. w stosunku do zakresu inwestycji. </w:t>
      </w:r>
    </w:p>
    <w:bookmarkEnd w:id="5"/>
    <w:p w14:paraId="2DCDC72F" w14:textId="665AA7E9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konieczności uzupełnienia wyników inwentaryzacji, w również tym na etapie uzyskiwania decyzji o środowiskowych uwarunkowaniach (jeśli zajdzie konieczność </w:t>
      </w:r>
      <w:r w:rsidR="00EE12F1">
        <w:rPr>
          <w:sz w:val="21"/>
          <w:szCs w:val="21"/>
        </w:rPr>
        <w:t>j</w:t>
      </w:r>
      <w:r w:rsidRPr="0011153B">
        <w:rPr>
          <w:sz w:val="21"/>
          <w:szCs w:val="21"/>
        </w:rPr>
        <w:t xml:space="preserve">ej uzyskania), Wykonawca dostarczy na własny koszt i własnym staraniem wszelkie brakujące materiały inwentaryzacyjne, wyniki przeglądów, uzupełnienia wniosków. </w:t>
      </w:r>
    </w:p>
    <w:p w14:paraId="4178CD46" w14:textId="77777777" w:rsidR="009831A1" w:rsidRPr="0011153B" w:rsidRDefault="009831A1" w:rsidP="009831A1">
      <w:r w:rsidRPr="0011153B">
        <w:br w:type="page"/>
      </w:r>
    </w:p>
    <w:p w14:paraId="3F341F5A" w14:textId="304FA804" w:rsidR="0011072A" w:rsidRPr="008E1B44" w:rsidRDefault="0011072A" w:rsidP="00AB6B82">
      <w:pPr>
        <w:pStyle w:val="Akapitzlist"/>
        <w:numPr>
          <w:ilvl w:val="0"/>
          <w:numId w:val="37"/>
        </w:numPr>
        <w:spacing w:after="0"/>
        <w:ind w:left="426" w:hanging="415"/>
        <w:jc w:val="center"/>
        <w:rPr>
          <w:b/>
          <w:bCs/>
          <w:sz w:val="24"/>
          <w:szCs w:val="24"/>
        </w:rPr>
      </w:pPr>
      <w:r w:rsidRPr="008E1B44">
        <w:rPr>
          <w:b/>
          <w:bCs/>
          <w:sz w:val="24"/>
          <w:szCs w:val="24"/>
        </w:rPr>
        <w:lastRenderedPageBreak/>
        <w:t>OGÓLNE WYMAGANIA DOTYCZĄCE</w:t>
      </w:r>
      <w:r w:rsidR="00420959" w:rsidRPr="008E1B44">
        <w:rPr>
          <w:b/>
          <w:bCs/>
          <w:sz w:val="24"/>
          <w:szCs w:val="24"/>
        </w:rPr>
        <w:t xml:space="preserve"> ROZWIĄZAŃ PROJEKTOWYCH W ZAKRESIE </w:t>
      </w:r>
      <w:r w:rsidRPr="008E1B44">
        <w:rPr>
          <w:b/>
          <w:bCs/>
          <w:sz w:val="24"/>
          <w:szCs w:val="24"/>
        </w:rPr>
        <w:t xml:space="preserve"> OCHRONY ZIELENI NA ETAPIE REALIZACJI PRAC PROJEKTOWYCH</w:t>
      </w:r>
    </w:p>
    <w:p w14:paraId="3CB16D0F" w14:textId="0682DCB6" w:rsidR="00732E3A" w:rsidRPr="0011153B" w:rsidRDefault="00732E3A" w:rsidP="00911EFE">
      <w:pPr>
        <w:spacing w:after="0" w:line="240" w:lineRule="auto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 ramach realizacji prac projektowych konieczne jes</w:t>
      </w:r>
      <w:r w:rsidR="00420959" w:rsidRPr="0011153B">
        <w:rPr>
          <w:sz w:val="21"/>
          <w:szCs w:val="21"/>
        </w:rPr>
        <w:t>t m.in.</w:t>
      </w:r>
      <w:r w:rsidRPr="0011153B">
        <w:rPr>
          <w:sz w:val="21"/>
          <w:szCs w:val="21"/>
        </w:rPr>
        <w:t xml:space="preserve">: </w:t>
      </w:r>
    </w:p>
    <w:p w14:paraId="7DB1B415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Weryfikowanie aktualności podkładu mapowego, w szczególności poprawności lokalizacji drzew;</w:t>
      </w:r>
    </w:p>
    <w:p w14:paraId="25568F74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Uwzględnienie inwentaryzacji dendrologicznej ze wskazaniem stref ochrony drzew;</w:t>
      </w:r>
    </w:p>
    <w:p w14:paraId="04CA1881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w rysunkach projektów rzeczywistych wymiarów drzew:</w:t>
      </w:r>
    </w:p>
    <w:p w14:paraId="581ACBA7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realny obwód pnia na wys. 5 cm ponad poziomem terenu;</w:t>
      </w:r>
    </w:p>
    <w:p w14:paraId="1703A7C0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napływów korzeniowych, jeżeli inwestycja z nimi koliduje;</w:t>
      </w:r>
    </w:p>
    <w:p w14:paraId="024741AD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korony (rzut) i/lub wysokość jej podstawy (przekrój) – aby unikać kolizji ze skrajnią ciągu komunikacyjnego lub lokowaniem oświetlenia;</w:t>
      </w:r>
    </w:p>
    <w:p w14:paraId="02AF43EC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stref ochrony drzew na planach sytuacyjnych branżowych;</w:t>
      </w:r>
    </w:p>
    <w:p w14:paraId="18CD5F73" w14:textId="5B069CF5" w:rsidR="00732E3A" w:rsidRPr="0011153B" w:rsidRDefault="00732E3A" w:rsidP="00911EFE">
      <w:pPr>
        <w:pStyle w:val="Akapitzlist"/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4. Uzupełnienia dokumentacji</w:t>
      </w:r>
      <w:r w:rsidR="00016528" w:rsidRPr="0011153B">
        <w:rPr>
          <w:sz w:val="21"/>
          <w:szCs w:val="21"/>
        </w:rPr>
        <w:t xml:space="preserve"> projektowej </w:t>
      </w:r>
      <w:r w:rsidRPr="0011153B">
        <w:rPr>
          <w:sz w:val="21"/>
          <w:szCs w:val="21"/>
        </w:rPr>
        <w:t xml:space="preserve"> o charakterystyczne przekroje w sąsiedztwie drzew</w:t>
      </w:r>
      <w:r w:rsidR="004F0DB6" w:rsidRPr="0011153B">
        <w:rPr>
          <w:sz w:val="21"/>
          <w:szCs w:val="21"/>
        </w:rPr>
        <w:t xml:space="preserve"> i </w:t>
      </w:r>
      <w:proofErr w:type="spellStart"/>
      <w:r w:rsidR="004F0DB6" w:rsidRPr="0011153B">
        <w:rPr>
          <w:sz w:val="21"/>
          <w:szCs w:val="21"/>
        </w:rPr>
        <w:t>istn</w:t>
      </w:r>
      <w:proofErr w:type="spellEnd"/>
      <w:r w:rsidR="004F0DB6" w:rsidRPr="0011153B">
        <w:rPr>
          <w:sz w:val="21"/>
          <w:szCs w:val="21"/>
        </w:rPr>
        <w:t>. zieleni</w:t>
      </w:r>
      <w:r w:rsidRPr="0011153B">
        <w:rPr>
          <w:sz w:val="21"/>
          <w:szCs w:val="21"/>
        </w:rPr>
        <w:t>, z uwzględnieniem istniejącego i projektowanego zagospodarowania;</w:t>
      </w:r>
    </w:p>
    <w:p w14:paraId="19D3776C" w14:textId="77777777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5.  Wdrażanie rozwiązań projektowych pomocnych w ochronie zieleni np.:</w:t>
      </w:r>
    </w:p>
    <w:p w14:paraId="6B9770EA" w14:textId="05E96901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miejscowe zawężenia ciągów zgodnie z przepisami z oznakowaniem,</w:t>
      </w:r>
    </w:p>
    <w:p w14:paraId="27AD8F0F" w14:textId="759507E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rezygnacja z obrzeży ciągów komunikacyjnych w strefach ochrony drzewa,</w:t>
      </w:r>
    </w:p>
    <w:p w14:paraId="6099225F" w14:textId="70E3BB5A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chodniki wyniesione (z płytkim korytowaniem lub bez korytowania) i fundamentowane punktowo (chodniki podwieszane);</w:t>
      </w:r>
    </w:p>
    <w:p w14:paraId="6DC890BC" w14:textId="0BA76375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alternatywnych obrzeży ciągów komunikacyjnych w strefie ochrony drzewa </w:t>
      </w:r>
      <w:r w:rsidR="00CD3159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np. krawężniki fundamentowane punktowo, obrzeża stalowe mocowane punktowo;</w:t>
      </w:r>
    </w:p>
    <w:p w14:paraId="42657E7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układanie sieci metodami </w:t>
      </w:r>
      <w:proofErr w:type="spellStart"/>
      <w:r w:rsidRPr="0011153B">
        <w:rPr>
          <w:sz w:val="21"/>
          <w:szCs w:val="21"/>
        </w:rPr>
        <w:t>bezwykopowymi</w:t>
      </w:r>
      <w:proofErr w:type="spellEnd"/>
      <w:r w:rsidRPr="0011153B">
        <w:rPr>
          <w:sz w:val="21"/>
          <w:szCs w:val="21"/>
        </w:rPr>
        <w:t xml:space="preserve"> ze wskazaniem na planach miejsc wkopów komory nadawczej i odbiorczej poza SOD;</w:t>
      </w:r>
    </w:p>
    <w:p w14:paraId="4AB0C8E2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budowa nawierzchni z zachowaniem systemu korzeniowego w podłożu strukturalnym - jako podbudowy ciągu komunikacyjnego;</w:t>
      </w:r>
    </w:p>
    <w:p w14:paraId="7B176E66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oznakowanie miejsc, gdzie drzewa wkraczają w skrajnię ciągu komunikacyjnego;</w:t>
      </w:r>
    </w:p>
    <w:p w14:paraId="4CF3394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stosowanie nawierzchni półprzepuszczalnych gdzie to możliwe – w tym nawierzchni utwardzonych przepuszczające wodę (z kruszywa spajanego żywicą), stosowanie nawierzchni mineralnych;</w:t>
      </w:r>
    </w:p>
    <w:p w14:paraId="1B89D842" w14:textId="77777777" w:rsidR="00911EFE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projektowanie rozwiązań poprawiających warunki siedliskowe dla nowoprojektowanych drzew oraz minimalizujących ich wpływ na utrzymanie nawierzchni poprzez użycie np. podłoży strukturalnych, systemów </w:t>
      </w:r>
      <w:proofErr w:type="spellStart"/>
      <w:r w:rsidRPr="0011153B">
        <w:rPr>
          <w:sz w:val="21"/>
          <w:szCs w:val="21"/>
        </w:rPr>
        <w:t>antykompresyjnych</w:t>
      </w:r>
      <w:proofErr w:type="spellEnd"/>
      <w:r w:rsidRPr="0011153B">
        <w:rPr>
          <w:sz w:val="21"/>
          <w:szCs w:val="21"/>
        </w:rPr>
        <w:t xml:space="preserve">, ścieżek dla korzeni, ekranów korzeniowych.  </w:t>
      </w:r>
    </w:p>
    <w:p w14:paraId="6FA9BDF3" w14:textId="7777777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utrzymania warunków siedliskowych pod ciągami komunikacyjnym,</w:t>
      </w:r>
    </w:p>
    <w:p w14:paraId="380A3641" w14:textId="36C5DB32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ekranów korzeniowych, </w:t>
      </w:r>
      <w:r w:rsidR="00732E3A" w:rsidRPr="0011153B">
        <w:rPr>
          <w:sz w:val="21"/>
          <w:szCs w:val="21"/>
        </w:rPr>
        <w:t xml:space="preserve"> </w:t>
      </w:r>
    </w:p>
    <w:p w14:paraId="022C6190" w14:textId="70B56C01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6.  Uwzględnienie w projektach wykonawczych sposobów ochrony zieleni na placu budowy</w:t>
      </w:r>
      <w:r w:rsidR="00911EFE" w:rsidRPr="0011153B">
        <w:rPr>
          <w:sz w:val="21"/>
          <w:szCs w:val="21"/>
        </w:rPr>
        <w:t xml:space="preserve"> </w:t>
      </w:r>
      <w:r w:rsidR="00016528" w:rsidRPr="0011153B">
        <w:rPr>
          <w:sz w:val="21"/>
          <w:szCs w:val="21"/>
        </w:rPr>
        <w:t xml:space="preserve">w tym m.in. </w:t>
      </w:r>
      <w:r w:rsidR="00911EFE" w:rsidRPr="0011153B">
        <w:rPr>
          <w:sz w:val="21"/>
          <w:szCs w:val="21"/>
        </w:rPr>
        <w:t>obszarów ręcznego prowadzenia prac / rozpoznania zasięgu systemu korzeniowego</w:t>
      </w:r>
      <w:r w:rsidRPr="0011153B">
        <w:rPr>
          <w:sz w:val="21"/>
          <w:szCs w:val="21"/>
        </w:rPr>
        <w:t>;</w:t>
      </w:r>
    </w:p>
    <w:p w14:paraId="7BA78443" w14:textId="59D7FCB9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7. Uwzględnienie kosztów związanych z ochroną i pielęgnacją zieleni w przedmiarach,  specyfikacjach technicznych i kosztorysach.</w:t>
      </w:r>
    </w:p>
    <w:p w14:paraId="19CA2CC0" w14:textId="2A6F375D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8. Podejmowanie działań, które pośrednio przyczyniają się do ochrony zieleni oraz zwiększenia bioróżnorodności. </w:t>
      </w:r>
    </w:p>
    <w:p w14:paraId="41F3F6EA" w14:textId="5F1E977E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9.  Gospodarowanie zielenią w sposób sprzyjający ograniczeniu kosztów z nim związanych.</w:t>
      </w:r>
    </w:p>
    <w:p w14:paraId="608F633B" w14:textId="31E5C353" w:rsidR="00016528" w:rsidRPr="0011153B" w:rsidRDefault="00016528" w:rsidP="00AB6B82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10. Należy stosować rozwiązania inżynieryjne umożliwiające optymalne funkcjonowanie</w:t>
      </w:r>
      <w:r w:rsidR="00AB6B82" w:rsidRPr="0011153B">
        <w:rPr>
          <w:sz w:val="21"/>
          <w:szCs w:val="21"/>
        </w:rPr>
        <w:t xml:space="preserve"> </w:t>
      </w:r>
      <w:r w:rsidRPr="0011153B">
        <w:rPr>
          <w:sz w:val="21"/>
          <w:szCs w:val="21"/>
        </w:rPr>
        <w:t>drzew na terenie i w sąsiedztwie inwestycji.</w:t>
      </w:r>
      <w:r w:rsidRPr="0011153B">
        <w:t xml:space="preserve"> </w:t>
      </w:r>
      <w:r w:rsidRPr="0011153B">
        <w:rPr>
          <w:sz w:val="21"/>
          <w:szCs w:val="21"/>
        </w:rPr>
        <w:t xml:space="preserve">W przypadku realizacji nowych </w:t>
      </w:r>
      <w:proofErr w:type="spellStart"/>
      <w:r w:rsidRPr="0011153B">
        <w:rPr>
          <w:sz w:val="21"/>
          <w:szCs w:val="21"/>
        </w:rPr>
        <w:t>nasadzeń</w:t>
      </w:r>
      <w:proofErr w:type="spellEnd"/>
      <w:r w:rsidRPr="0011153B">
        <w:rPr>
          <w:sz w:val="21"/>
          <w:szCs w:val="21"/>
        </w:rPr>
        <w:t xml:space="preserve"> w sąsiedztwie nawierzchni utwardzonych (np. przy chodnikach, w pasach drogowych, na placach, przy parkingach) projektowanie rozwiązań poprawiających warunki siedliskowe. </w:t>
      </w:r>
    </w:p>
    <w:p w14:paraId="6489EBF6" w14:textId="76FFDEE1" w:rsidR="00732E3A" w:rsidRPr="0011153B" w:rsidRDefault="00AB6B82" w:rsidP="6C3FF6F0">
      <w:pPr>
        <w:spacing w:after="0"/>
        <w:ind w:left="284" w:hanging="284"/>
        <w:jc w:val="both"/>
        <w:rPr>
          <w:sz w:val="21"/>
          <w:szCs w:val="21"/>
        </w:rPr>
      </w:pPr>
      <w:r w:rsidRPr="6C3FF6F0">
        <w:rPr>
          <w:sz w:val="21"/>
          <w:szCs w:val="21"/>
        </w:rPr>
        <w:t xml:space="preserve">11. Rozpoznania zasięgu systemu korzeniowego na etapie sporządzania operatu dendrologicznego lub projektu ochrony zieleni, gdy przewiduje się kolizje planowanych robót z korzeniami drzew (jeśli zajdzie taka potrzeba). </w:t>
      </w:r>
    </w:p>
    <w:p w14:paraId="1CCCB5FB" w14:textId="41CF0A01" w:rsidR="007368B0" w:rsidRPr="0011153B" w:rsidRDefault="00732E3A" w:rsidP="00AB6B82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4"/>
          <w:szCs w:val="24"/>
        </w:rPr>
        <w:br w:type="page"/>
      </w:r>
      <w:r w:rsidR="0098425B" w:rsidRPr="0011153B">
        <w:rPr>
          <w:b/>
          <w:bCs/>
          <w:sz w:val="28"/>
          <w:szCs w:val="28"/>
        </w:rPr>
        <w:lastRenderedPageBreak/>
        <w:t>IV</w:t>
      </w:r>
      <w:r w:rsidR="007368B0" w:rsidRPr="0011153B">
        <w:rPr>
          <w:b/>
          <w:bCs/>
          <w:sz w:val="28"/>
          <w:szCs w:val="28"/>
        </w:rPr>
        <w:t>. PROJEKT ZIELENI</w:t>
      </w:r>
    </w:p>
    <w:p w14:paraId="66D1E05D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b/>
          <w:bCs/>
          <w:sz w:val="21"/>
          <w:szCs w:val="21"/>
        </w:rPr>
        <w:t>Projekt zieleni</w:t>
      </w:r>
      <w:r w:rsidRPr="0011153B">
        <w:rPr>
          <w:sz w:val="21"/>
          <w:szCs w:val="21"/>
        </w:rPr>
        <w:t xml:space="preserve"> powinien uwzględniać m.in.:</w:t>
      </w:r>
    </w:p>
    <w:p w14:paraId="1C9932EB" w14:textId="0756AA11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projektu (dokumenty wyjściowe, opis obszaru opracowania, dane katastralne, zwięzły opis założeń projektowych),</w:t>
      </w:r>
    </w:p>
    <w:p w14:paraId="3C4320C3" w14:textId="46BCBF2B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materiału roślinnego i materiałów niezbędnych do realizacji zadania m.in. wraz z ich cechami jakościowymi i minimalnymi wymiarami materiału szkółkarskiego, rozstawą sadzenia,</w:t>
      </w:r>
    </w:p>
    <w:p w14:paraId="764CA5F0" w14:textId="3357EC74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sposób przygotowania terenu, wymagania jakościowe gleby i zabiegi niezbędne do dostosowania gleby do żądanych właściwości,</w:t>
      </w:r>
    </w:p>
    <w:p w14:paraId="7586E4DD" w14:textId="3CF543B9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materiałów niezbędnych do realizacji zadania,</w:t>
      </w:r>
    </w:p>
    <w:p w14:paraId="5306FC14" w14:textId="679E82F2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transport i zabezpieczenie roślin przed posadzeniem, </w:t>
      </w:r>
    </w:p>
    <w:p w14:paraId="4E01669A" w14:textId="2B719717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technologii sadzenia oraz ich zabezpieczanie po posadzeniu</w:t>
      </w:r>
      <w:r w:rsidR="00682B1A" w:rsidRPr="0011153B">
        <w:rPr>
          <w:sz w:val="21"/>
          <w:szCs w:val="21"/>
        </w:rPr>
        <w:t xml:space="preserve"> zgodnie z niniejszym standardem w dostosowaniu do wymagań zarządcy terenu i ewentualnych specyficznych wymagań projektowanej zieleni, zgodnie ze sztuką ogrodniczą</w:t>
      </w:r>
      <w:r w:rsidRPr="0011153B">
        <w:rPr>
          <w:sz w:val="21"/>
          <w:szCs w:val="21"/>
        </w:rPr>
        <w:t>,</w:t>
      </w:r>
    </w:p>
    <w:p w14:paraId="26CA0BE5" w14:textId="6C0F6CCF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i opis prac pielęgnacyjnych w okresie gwarancyjnym,</w:t>
      </w:r>
    </w:p>
    <w:p w14:paraId="303723E3" w14:textId="50EC66F5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część graficzną spójną z projektem zagospodarowania terenu m.in.: z czytelnym oznaczeniem projektowanych lokalizacji roślin, numerem porządkowym, rozstawą, powierzchnią i ilością sztuk poszczególnych grup </w:t>
      </w:r>
      <w:proofErr w:type="spellStart"/>
      <w:r w:rsidRPr="0011153B">
        <w:rPr>
          <w:sz w:val="21"/>
          <w:szCs w:val="21"/>
        </w:rPr>
        <w:t>nasadzeń</w:t>
      </w:r>
      <w:proofErr w:type="spellEnd"/>
      <w:r w:rsidRPr="0011153B">
        <w:rPr>
          <w:sz w:val="21"/>
          <w:szCs w:val="21"/>
        </w:rPr>
        <w:t>.</w:t>
      </w:r>
    </w:p>
    <w:p w14:paraId="4E68912F" w14:textId="053316B8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cześć graficzna powinna być wykonana zgodnie z normą PN-B-01027 z lipca 2002  - Oznaczenia graficzne stosowane w projektach zagospodarowania działki lub terenu. </w:t>
      </w:r>
    </w:p>
    <w:p w14:paraId="1C968A20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</w:p>
    <w:p w14:paraId="563D9D21" w14:textId="0DFCBB28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Powyższe zapisy dotyczą również projektu zieleni w zakresie przesadzeń istniejącej roślinności.</w:t>
      </w:r>
      <w:r w:rsidR="000D796E" w:rsidRPr="0011153B">
        <w:rPr>
          <w:sz w:val="21"/>
          <w:szCs w:val="21"/>
        </w:rPr>
        <w:t xml:space="preserve"> </w:t>
      </w:r>
    </w:p>
    <w:p w14:paraId="68E007E6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p w14:paraId="7AC13990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bookmarkEnd w:id="4"/>
    <w:p w14:paraId="74E58CE9" w14:textId="78352503" w:rsidR="00383260" w:rsidRPr="0011153B" w:rsidRDefault="00383260" w:rsidP="00911EFE">
      <w:pPr>
        <w:shd w:val="clear" w:color="auto" w:fill="FFFFFF"/>
        <w:spacing w:after="0" w:line="240" w:lineRule="auto"/>
        <w:textAlignment w:val="baseline"/>
      </w:pPr>
    </w:p>
    <w:p w14:paraId="4A2691AB" w14:textId="79B4A9AD" w:rsidR="0011072A" w:rsidRPr="0011153B" w:rsidRDefault="0011072A">
      <w:r w:rsidRPr="0011153B">
        <w:br w:type="page"/>
      </w:r>
    </w:p>
    <w:p w14:paraId="0795727E" w14:textId="3F559AAC" w:rsidR="00952000" w:rsidRPr="0011153B" w:rsidRDefault="00451628" w:rsidP="00C0608A">
      <w:pPr>
        <w:tabs>
          <w:tab w:val="left" w:pos="0"/>
        </w:tabs>
        <w:spacing w:after="0" w:line="240" w:lineRule="auto"/>
        <w:contextualSpacing/>
        <w:jc w:val="center"/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</w:pPr>
      <w:r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lastRenderedPageBreak/>
        <w:t>V</w:t>
      </w:r>
      <w:r w:rsidR="006A473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I</w:t>
      </w:r>
      <w:r w:rsidR="0095200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. SPECYFIKACJA ROBÓT – SADZENIE DRZEW</w:t>
      </w:r>
    </w:p>
    <w:p w14:paraId="0B5600E7" w14:textId="77777777" w:rsidR="00952000" w:rsidRPr="0011153B" w:rsidRDefault="00952000" w:rsidP="00952000">
      <w:pPr>
        <w:widowControl w:val="0"/>
        <w:tabs>
          <w:tab w:val="right" w:pos="-1701"/>
        </w:tabs>
        <w:suppressAutoHyphens/>
        <w:autoSpaceDE w:val="0"/>
        <w:spacing w:after="0" w:line="240" w:lineRule="auto"/>
        <w:ind w:left="426"/>
        <w:jc w:val="both"/>
        <w:rPr>
          <w:rFonts w:ascii="Open Sans" w:eastAsia="Times New Roman" w:hAnsi="Open Sans" w:cs="Open Sans"/>
          <w:kern w:val="0"/>
          <w:sz w:val="20"/>
          <w:szCs w:val="20"/>
          <w:lang w:eastAsia="ar-SA"/>
          <w14:ligatures w14:val="none"/>
        </w:rPr>
      </w:pPr>
    </w:p>
    <w:p w14:paraId="7D6D4913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426" w:hanging="284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 Specyfikacja materiałów</w:t>
      </w:r>
    </w:p>
    <w:p w14:paraId="64994FB7" w14:textId="77777777" w:rsidR="00952000" w:rsidRPr="0011153B" w:rsidRDefault="00952000" w:rsidP="00952000">
      <w:pPr>
        <w:numPr>
          <w:ilvl w:val="1"/>
          <w:numId w:val="8"/>
        </w:numPr>
        <w:tabs>
          <w:tab w:val="left" w:pos="993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68941C62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6" w:name="_Toc462827183"/>
      <w:bookmarkStart w:id="7" w:name="_Hlk12786717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Gleba żyzna, pod nasadzenia musi pochodzić z zatwierdzonego źródła, posiadać wymagane atesty i </w:t>
      </w:r>
      <w:bookmarkStart w:id="8" w:name="_Toc462827184"/>
      <w:bookmarkEnd w:id="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posiadać aktualne badania laboratoryjne z Okręgowej Stacji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Chemiczno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– Rolniczej</w:t>
      </w:r>
      <w:bookmarkEnd w:id="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które należy przedstawić do akceptacji inspektora ze strony Zamawiającego jako wnioski materiałowe.</w:t>
      </w:r>
    </w:p>
    <w:p w14:paraId="1511D3F0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9" w:name="_Toc46282718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 może być zasolona, zanieczyszczona, posiadać nasion, korzeni i innej obcej materii</w:t>
      </w:r>
      <w:bookmarkEnd w:id="9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67FC6D1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0" w:name="_Toc462827186"/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pH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bookmarkStart w:id="11" w:name="_Toc462827187"/>
      <w:bookmarkEnd w:id="10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odpowiednie dla danego gatunku; </w:t>
      </w:r>
      <w:bookmarkEnd w:id="11"/>
    </w:p>
    <w:p w14:paraId="59F1C918" w14:textId="77777777" w:rsidR="00952000" w:rsidRPr="0011153B" w:rsidRDefault="00952000" w:rsidP="00952000">
      <w:pPr>
        <w:numPr>
          <w:ilvl w:val="0"/>
          <w:numId w:val="13"/>
        </w:num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Każda nowa partia gleby dowieziona na teren wykonywania robót pochodząca z innego źródła niż przebadana ziemia, musi być poddana analizie i zatwierdzona przez Zamawiającego.</w:t>
      </w:r>
    </w:p>
    <w:p w14:paraId="2BBC915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Brak akceptacji Zamawiającego skutkować będzie koniecznością wymiany materiału na własny koszt.</w:t>
      </w:r>
    </w:p>
    <w:bookmarkEnd w:id="7"/>
    <w:p w14:paraId="7C204E21" w14:textId="77777777" w:rsidR="00952000" w:rsidRPr="0011153B" w:rsidRDefault="00952000" w:rsidP="00952000">
      <w:p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E624989" w14:textId="77777777" w:rsidR="00952000" w:rsidRPr="0011153B" w:rsidRDefault="00952000" w:rsidP="00952000">
      <w:pPr>
        <w:numPr>
          <w:ilvl w:val="1"/>
          <w:numId w:val="8"/>
        </w:numPr>
        <w:tabs>
          <w:tab w:val="left" w:pos="851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12" w:name="_Toc506813261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Materiał roślinny</w:t>
      </w:r>
      <w:bookmarkEnd w:id="12"/>
    </w:p>
    <w:p w14:paraId="1BAC0F39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851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13" w:name="_Hlk129680147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p w14:paraId="32D0BA53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Każda roślina musi być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zaopatrzona w etykietę z opisem gatunku i odmiany.</w:t>
      </w:r>
    </w:p>
    <w:bookmarkEnd w:id="13"/>
    <w:p w14:paraId="0C88D9F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Jeżeli materiał będzie pochodził ze szkółek krajowych, powinny one być wpisane do ewidencji producentów prowadzonych przez Wojewódzkich Inspektorów Inspekcji Ochrony Roślin i posiadać numer rejestracyjny.</w:t>
      </w:r>
    </w:p>
    <w:p w14:paraId="791ED46F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musi być czysty odmianowo, zgodny z opisem podanym w specyfikacji, prowadzony w trakcie wieloletniego cyklu produkcyjnego (wielokrotnie szkółkowany), zdrewniały, zahartowany.</w:t>
      </w:r>
    </w:p>
    <w:p w14:paraId="2EC8A242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tego samego gatunku powinny być wyrównane pod względem pokroju, wielkości i kształtu, charakterystycznego dla odmiany i gatunku. </w:t>
      </w:r>
    </w:p>
    <w:p w14:paraId="6205823C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zdrowy, prawidłowo ukształtowany, bez śladów uszkodzeń mechanicznych oraz posiadać cechy typowe dla gatunku i odmiany wskazanej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projekcie.</w:t>
      </w:r>
    </w:p>
    <w:p w14:paraId="086223D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Pokrój powinien być prawidłowo uformowany z zachowaniem charakterystycznej dla gatunku i odmiany wysokości, szerokości i długości pędów, powinien mieć zachowane właściwe proporcje między bryłą, pniem i koroną – korona drzewa powinna stanowić nie mniej niż 1/3 i nie więcej niż ½ wysokości drzewa.</w:t>
      </w:r>
    </w:p>
    <w:p w14:paraId="3805EC76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koronę typową dla gatunku z równomiernie rozłożonymi pędami.</w:t>
      </w:r>
    </w:p>
    <w:p w14:paraId="564D404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w formie naturalnej powinny mieć wyraźnie wykształcony przewodnik. </w:t>
      </w:r>
    </w:p>
    <w:p w14:paraId="6CA80D0E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jeden prosty pień (główny), wykształcony od szyi korzeniowej do podstawy korony, bez widocznych objawów chorób i działalności szkodników, pozbawiony ran i śladów po świeżych cięciach (nie dotyczy formy naturalnej).</w:t>
      </w:r>
    </w:p>
    <w:p w14:paraId="0609B8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Pąki powinny być zdrowe, bez oznak chorobowych i uszkodzeń mechanicznych.</w:t>
      </w:r>
    </w:p>
    <w:p w14:paraId="3DF57F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4" w:name="_Toc462827211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drzew musi być pozbawiona rozgałęzień pod kątem ostrym (nie dotyczy drzew o budowie kolumnowej), grożących rozłamaniem korony w późniejszym wieku drzewa.</w:t>
      </w:r>
    </w:p>
    <w:p w14:paraId="0E2256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powinna być symetrycznie rozbudowana w sposób charakterystyczny dla odmiany.</w:t>
      </w:r>
    </w:p>
    <w:p w14:paraId="565AE4D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główny nie może być uszkodzony i musi tworzyć bezpośrednią kontynuację pnia.</w:t>
      </w:r>
    </w:p>
    <w:p w14:paraId="780B2536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przewodni musi być prosty (wyjątkiem są odmiany rosnące naturalnie w sposób kulisty, szeroki lub zwisający), przyrost ostatniego roku powinien wyraźnie i prosto przedłużać przewodnik.</w:t>
      </w:r>
    </w:p>
    <w:p w14:paraId="5E9F7F8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Niedopuszczalne są dwa przewodniki formy piennej drzew.</w:t>
      </w:r>
    </w:p>
    <w:p w14:paraId="27EC421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Pędy boczne korony drzewa powinny być rozmieszczone równomiernie na całej wysokości korony i symetrycznie wokół osi pionowej w wyniku prawidłowego formowania w szkółce.</w:t>
      </w:r>
    </w:p>
    <w:p w14:paraId="2DAF9930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Gałęzie muszą mieć co najmniej dwa lata, żadna z gałęzi nie może być w miejscu, gdzie wyrasta z pędu głównego, szersza niż pęd główny w tym samym miejscu, bez przyciętych pędów (z wyjątkiem cięć formujących, np. u form kulistych lub kolumnowych),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o odstępach między okółkami oraz przyroście ostatniego roku proporcjonalnych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do wielkości całego drzewa. </w:t>
      </w:r>
    </w:p>
    <w:p w14:paraId="4494887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Ślady po starych cięciach muszą być zabliźnione, bez odrostów poniżej miejsca szczepienia (odmiany szczepione), bez uszkodzeń mechanicznych, bez martwic, zmarszczeń i pęknięć kory. </w:t>
      </w:r>
    </w:p>
    <w:p w14:paraId="11437E9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są rany i ślady po świeżych cięciach.</w:t>
      </w:r>
    </w:p>
    <w:p w14:paraId="655C466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Bryła korzeniowa powinna być prawidłowo ukształtowana i wilgotna, zabezpieczona tkaniną biodegradowalną (np. juta); siatka zabezpieczająca powinna być wykonana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nieocynkowanego drutu stalowego.</w:t>
      </w:r>
    </w:p>
    <w:p w14:paraId="20053482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Systemem korzeniowy musi być skupiony, zwarty, silnie przerośnięty, prawidłowo rozwinięty, na korzeniach szkieletowych powinny występować liczne korzenie drobne,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wyraźnymi mikoryzami.</w:t>
      </w:r>
    </w:p>
    <w:p w14:paraId="02BC32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Zamawiający zastrzega sobie prawo do rozbicia bryły korzeniowej, w celu weryfikacji użytego materiału.</w:t>
      </w:r>
    </w:p>
    <w:p w14:paraId="08E35E7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Niedopuszczalne są następujące wady: za mała średnica bryły, niedostateczne przerośnięcie bryły korzeniami, bryła wykazująca objawy przesuszenia, korzenie skręcające się i wzajemnie duszące, korzenie nie mogą posiadać dużych lub/i niezabliźnionych ran po cięciu, uszkodzeń, obumarłych lub przesuszonych fragmentów korzeni, tzw. fałszywe bryły.</w:t>
      </w:r>
    </w:p>
    <w:p w14:paraId="15ACAE1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5" w:name="_Hlk13081765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Materiał nie spełniający powyższych warunków nie może zostać wykorzystany do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. </w:t>
      </w:r>
    </w:p>
    <w:p w14:paraId="1C9E85A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Minimalna średnica bryły korzeniowej materiału szkółkarskiego</w:t>
      </w:r>
    </w:p>
    <w:p w14:paraId="087B21B1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1. 50-60 cm (dla drzew o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obw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>. na wys. 100 cm 14-16 cm)</w:t>
      </w:r>
    </w:p>
    <w:p w14:paraId="76C84B57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2. 55-65 cm (dla drzew o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obw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>. na wys. 100 cm 16-18 cm)</w:t>
      </w:r>
    </w:p>
    <w:p w14:paraId="7CFF4E76" w14:textId="77777777" w:rsidR="00952000" w:rsidRPr="0011153B" w:rsidRDefault="00952000" w:rsidP="00952000">
      <w:pPr>
        <w:spacing w:after="0" w:line="240" w:lineRule="auto"/>
        <w:ind w:left="993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3. 60-70 cm (dla drzew o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obw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>. na wys. 100 cm 18-20 cm)</w:t>
      </w:r>
    </w:p>
    <w:p w14:paraId="6972053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Przed przystąpieniem do sadzenia materiał roślinny musi zostać zaakceptowany przez Zamawiającego. Materiał który nie został zaakceptowany nie podlega odbiorowi.</w:t>
      </w:r>
    </w:p>
    <w:bookmarkEnd w:id="15"/>
    <w:p w14:paraId="563F150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nie mogą być składowane na terenie przeprowadzanych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. Wykonawca powinien dostarczyć je w momencie, kiedy ma przygotowane miejsca dla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bookmarkStart w:id="16" w:name="_Toc462827212"/>
      <w:bookmarkEnd w:id="14"/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4D1685A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Rośliny, które uległy uszkodzeniu lub są złej jakości (np. wykazują oznaki choroby) powinny być wymienione na nowe na koszt Wykonawcy</w:t>
      </w:r>
      <w:bookmarkStart w:id="17" w:name="_Toc462827208"/>
      <w:bookmarkEnd w:id="1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bookmarkEnd w:id="17"/>
    <w:p w14:paraId="74126F3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Zgłoszenie do materiału szkółkarskiego do akceptacji przez Zamawiającego musi nastąpić minimum 4 dni robocze przed planowanym terminem sadzenia.</w:t>
      </w:r>
      <w:bookmarkStart w:id="18" w:name="_Toc506813262"/>
    </w:p>
    <w:p w14:paraId="0242AF57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34D3C00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567" w:hanging="425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bookmarkEnd w:id="18"/>
    <w:p w14:paraId="5503A9F6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Przygotowanie terenu</w:t>
      </w:r>
    </w:p>
    <w:p w14:paraId="089C2AA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9" w:name="_Hlk12786836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Doły należy przygotować bezpośrednio przed przywiezieniem roślin i sadzeniem.</w:t>
      </w:r>
    </w:p>
    <w:p w14:paraId="6A1DB5F7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Należy przygotować dół o średnicy dostosowanej do wymiarów bryły korzeniowej,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br/>
        <w:t xml:space="preserve">o wymiarach podanych w tabeli nr 1. </w:t>
      </w:r>
    </w:p>
    <w:tbl>
      <w:tblPr>
        <w:tblStyle w:val="Tabela-Siatka"/>
        <w:tblpPr w:leftFromText="141" w:rightFromText="141" w:vertAnchor="text" w:horzAnchor="margin" w:tblpXSpec="right" w:tblpY="452"/>
        <w:tblW w:w="0" w:type="auto"/>
        <w:tblLook w:val="04A0" w:firstRow="1" w:lastRow="0" w:firstColumn="1" w:lastColumn="0" w:noHBand="0" w:noVBand="1"/>
      </w:tblPr>
      <w:tblGrid>
        <w:gridCol w:w="2616"/>
        <w:gridCol w:w="2694"/>
        <w:gridCol w:w="2694"/>
      </w:tblGrid>
      <w:tr w:rsidR="00952000" w:rsidRPr="0011153B" w14:paraId="30B76F04" w14:textId="77777777" w:rsidTr="00AF175B">
        <w:tc>
          <w:tcPr>
            <w:tcW w:w="2616" w:type="dxa"/>
          </w:tcPr>
          <w:p w14:paraId="10DAA86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Obwód pnia na wysokości 1m</w:t>
            </w:r>
          </w:p>
        </w:tc>
        <w:tc>
          <w:tcPr>
            <w:tcW w:w="2694" w:type="dxa"/>
          </w:tcPr>
          <w:p w14:paraId="2F7AA7C5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dołu</w:t>
            </w:r>
          </w:p>
        </w:tc>
        <w:tc>
          <w:tcPr>
            <w:tcW w:w="2694" w:type="dxa"/>
          </w:tcPr>
          <w:p w14:paraId="0F830730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misy</w:t>
            </w:r>
          </w:p>
        </w:tc>
      </w:tr>
      <w:tr w:rsidR="00952000" w:rsidRPr="0011153B" w14:paraId="46D3BA4F" w14:textId="77777777" w:rsidTr="00AF175B">
        <w:tc>
          <w:tcPr>
            <w:tcW w:w="2616" w:type="dxa"/>
          </w:tcPr>
          <w:p w14:paraId="082AB73C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14-16 cm</w:t>
            </w:r>
          </w:p>
        </w:tc>
        <w:tc>
          <w:tcPr>
            <w:tcW w:w="2694" w:type="dxa"/>
          </w:tcPr>
          <w:p w14:paraId="69C436E9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80 cm</w:t>
            </w:r>
          </w:p>
        </w:tc>
        <w:tc>
          <w:tcPr>
            <w:tcW w:w="2694" w:type="dxa"/>
          </w:tcPr>
          <w:p w14:paraId="277B78BD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110 cm</w:t>
            </w:r>
          </w:p>
        </w:tc>
      </w:tr>
      <w:tr w:rsidR="00952000" w:rsidRPr="0011153B" w14:paraId="71D4D103" w14:textId="77777777" w:rsidTr="00AF175B">
        <w:tc>
          <w:tcPr>
            <w:tcW w:w="2616" w:type="dxa"/>
          </w:tcPr>
          <w:p w14:paraId="439F45C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16-18 cm</w:t>
            </w:r>
          </w:p>
        </w:tc>
        <w:tc>
          <w:tcPr>
            <w:tcW w:w="2694" w:type="dxa"/>
          </w:tcPr>
          <w:p w14:paraId="5044143E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85 cm</w:t>
            </w:r>
          </w:p>
        </w:tc>
        <w:tc>
          <w:tcPr>
            <w:tcW w:w="2694" w:type="dxa"/>
          </w:tcPr>
          <w:p w14:paraId="5EC97686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115 cm</w:t>
            </w:r>
          </w:p>
        </w:tc>
      </w:tr>
      <w:tr w:rsidR="00952000" w:rsidRPr="0011153B" w14:paraId="62B81833" w14:textId="77777777" w:rsidTr="00AF175B">
        <w:tc>
          <w:tcPr>
            <w:tcW w:w="2616" w:type="dxa"/>
          </w:tcPr>
          <w:p w14:paraId="0C63543B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18-20 cm</w:t>
            </w:r>
          </w:p>
        </w:tc>
        <w:tc>
          <w:tcPr>
            <w:tcW w:w="2694" w:type="dxa"/>
          </w:tcPr>
          <w:p w14:paraId="59A323E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90 cm</w:t>
            </w:r>
          </w:p>
        </w:tc>
        <w:tc>
          <w:tcPr>
            <w:tcW w:w="2694" w:type="dxa"/>
          </w:tcPr>
          <w:p w14:paraId="62A4AE1A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120 cm</w:t>
            </w:r>
          </w:p>
        </w:tc>
      </w:tr>
    </w:tbl>
    <w:p w14:paraId="4B8546E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kern w:val="0"/>
          <w:sz w:val="21"/>
          <w:szCs w:val="21"/>
          <w14:ligatures w14:val="none"/>
        </w:rPr>
        <w:t>TABELA NR 1 – wymiary dołu sadzeniowego oraz misy sadzeniowej:</w:t>
      </w:r>
    </w:p>
    <w:p w14:paraId="52FEC93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</w:p>
    <w:p w14:paraId="137B0C85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29BF83F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Doły do sadzenia roślin powinny mieć nieregularny kształt. Min. Ściany dołów nie powinny być gładkie – należy ponacinać je szpadlem tak, aby wyrastające nowe korzenie miały lepsze warunki do wzrostu, dno dołu należy spulchnić a górna część dołu powinna być szeroka i luźno przekopana.</w:t>
      </w:r>
    </w:p>
    <w:p w14:paraId="648F6FF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 terenie piaszczystym na dnie dołu należy wykonać warstwę gliny, aby zahamować szybką infiltrację wody. W podłożu gliniastym należy wysypać na dno dołu warstwę drenażu z drobnych kamieni.</w:t>
      </w:r>
    </w:p>
    <w:p w14:paraId="6DC81459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Przed sadzeniem dół należy do połowy wypełnić wodą.</w:t>
      </w:r>
    </w:p>
    <w:p w14:paraId="2FC19990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  <w:bookmarkEnd w:id="19"/>
    </w:p>
    <w:p w14:paraId="312CED46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2397669B" w14:textId="77777777" w:rsidR="00952000" w:rsidRPr="0011153B" w:rsidRDefault="00952000" w:rsidP="00952000">
      <w:pPr>
        <w:numPr>
          <w:ilvl w:val="1"/>
          <w:numId w:val="16"/>
        </w:numPr>
        <w:tabs>
          <w:tab w:val="left" w:pos="1134"/>
        </w:tabs>
        <w:suppressAutoHyphens/>
        <w:spacing w:after="0" w:line="240" w:lineRule="auto"/>
        <w:ind w:hanging="11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Sadzenie</w:t>
      </w:r>
    </w:p>
    <w:p w14:paraId="0248096D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0" w:name="_Toc462827206"/>
      <w:bookmarkStart w:id="21" w:name="_Hlk12786850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należy posadzić zgodnie z projektem, w miejscach i w ilości określonej w specyfikacji i przedstawionej na rysunkach. Wszelkie zmiany należy konsultować ze Zleceniodawcą.</w:t>
      </w:r>
      <w:bookmarkEnd w:id="20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W przypadku braku projektu rośliny należy posadzić w miejscach wskazanych przez Zamawiającego. </w:t>
      </w:r>
    </w:p>
    <w:p w14:paraId="209E4828" w14:textId="77777777" w:rsidR="00952000" w:rsidRPr="0011153B" w:rsidRDefault="00952000" w:rsidP="00952000">
      <w:pPr>
        <w:numPr>
          <w:ilvl w:val="0"/>
          <w:numId w:val="10"/>
        </w:numPr>
        <w:spacing w:after="200" w:line="240" w:lineRule="auto"/>
        <w:ind w:left="993" w:hanging="284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bookmarkStart w:id="22" w:name="_Hlk169688698"/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Dopuszczalne jest sadzenie drzew w sposób mechaniczny tylko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w przypadku, gdy bliższa ściana wykopu sadzeniowego znajduje się w odległości większej niż:</w:t>
      </w:r>
    </w:p>
    <w:p w14:paraId="7342EACA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- 1 m od osi sieci elektrycznej, telekomunikacyjnej, wodnej i kanalizacyjnej,</w:t>
      </w:r>
    </w:p>
    <w:p w14:paraId="69364A6E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- 2 m od osi sieci</w:t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ciepłowniczej oraz od studni,</w:t>
      </w:r>
    </w:p>
    <w:p w14:paraId="62D25253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>- 2 m od gazociągów o średnicy do DN 300</w:t>
      </w:r>
      <w:r w:rsidRPr="0011153B">
        <w:rPr>
          <w:rFonts w:eastAsia="Calibri" w:cs="Open Sans"/>
          <w:kern w:val="0"/>
          <w:sz w:val="21"/>
          <w:szCs w:val="21"/>
          <w:vertAlign w:val="superscript"/>
          <w:lang w:eastAsia="pl-PL"/>
          <w14:ligatures w14:val="none"/>
        </w:rPr>
        <w:footnoteReference w:id="1"/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włącznie, licząc od osi gazociągu,</w:t>
      </w:r>
    </w:p>
    <w:p w14:paraId="39AD175D" w14:textId="77777777" w:rsidR="00952000" w:rsidRPr="0011153B" w:rsidRDefault="00952000" w:rsidP="00952000">
      <w:pPr>
        <w:spacing w:after="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- 3 m od gazociągów o średnicy większej DN 300 włącznie, licząc od osi gazociągu </w:t>
      </w:r>
      <w:bookmarkEnd w:id="22"/>
    </w:p>
    <w:p w14:paraId="4066232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3" w:name="_Toc462827199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  <w:bookmarkEnd w:id="23"/>
    </w:p>
    <w:p w14:paraId="295E6263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24F128B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 przypadku występowania w sąsiedztwie drzew elementów infrastruktury podziemnej należy wykonać ekrany przeciw korzeniowe w celu ograniczenia przerastania korzeni w strefę ww. elementów. Ekrany należy wyłożyć wzdłuż znajdujących się w sąsiedztwie drzew sieci podziemnych w odległości min. 60 cm od osi pnia. Minimalna długość ekranu wyłożonego wzdłuż każdego drzewa wynosić ma 2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mb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52B2AEAB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ustawieniu bryły na odpowiednim poziomie w dołku należy naciąć i odsunąć siatkę tak, aby nie ściskała szyjki drzewa. Roślinę należy posadzić na takiej głębokości, aby szyjka  korzeniowa nie została zasypana lub nie znalazła się poniżej poziomu gruntu.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tym celu bryła korzeniowa powinna wystawać ponad powierzchnię dołka ok. 5 cm, tak aby po podlaniu i zakończeniu osiadania gruntu, bryła znalazła się na właściwej głębokości. Głębokość osiadania gruntu uzależniona jest od struktury i przepuszczalności gleby zastosowanej do wypełnienia dołu.</w:t>
      </w:r>
    </w:p>
    <w:p w14:paraId="2BE3C1F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Aby zabezpieczyć przed nadmiernym osiadaniem drzewa o ciężkiej bryle korzeniowej należy posadowić je na kopcu z nienaruszonego gruntu rodzimego pozostawionego na dnie dołu.</w:t>
      </w:r>
    </w:p>
    <w:p w14:paraId="5B942300" w14:textId="66615153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zaprawienia dołu należy zastosować mieszankę ziemi urodzajnej z dodatkiem hydrożelu i podłoża rodzimego (jeśli jest to możliwe) w stosunku 2 części ziemi urodzajnej oraz 1 część podłoża rodzimego. W przypadku gdy podłoże rodzime jest zanieczyszczone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, </w:t>
      </w:r>
      <w:r w:rsidR="3DF19270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nieodpowiednie dla danego gatunku lub </w:t>
      </w:r>
      <w:proofErr w:type="spellStart"/>
      <w:r w:rsidR="3DF19270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małozasobne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należy zastosować wyłącznie ziemię urodzajną.</w:t>
      </w:r>
    </w:p>
    <w:p w14:paraId="5D0F98C8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Wokół drzewa należy utworzyć misę sadzeniową, stanowiącą otwartą misę wokół odziomka nad dołem sadzeniowym, utworzoną przez wałek ziemny uformowany wokół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lastRenderedPageBreak/>
        <w:t xml:space="preserve">krawędzi dołu sadzeniowego. Misę należy uformować poprzez ścięcie brzegów dołu sadzeniowego w taki sposób, aby docelowo szyja korzeniowa znajdowała się ok. 5-10 cm poniżej poziomu gruntu. Nad wypełnionym dołem sadzeniowym należy uformować z ziemi rodzimej wałek ziemny o wys. około 15 cm (rys. nr 1 – sposób wykonania misy sadzeniowej). </w:t>
      </w:r>
    </w:p>
    <w:p w14:paraId="3A650C1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noProof/>
          <w:kern w:val="0"/>
          <w:sz w:val="21"/>
          <w:szCs w:val="21"/>
          <w14:ligatures w14:val="none"/>
        </w:rPr>
        <w:drawing>
          <wp:inline distT="0" distB="0" distL="0" distR="0" wp14:anchorId="2A046456" wp14:editId="058A0219">
            <wp:extent cx="3423684" cy="4385325"/>
            <wp:effectExtent l="0" t="0" r="5715" b="0"/>
            <wp:docPr id="325239387" name="Obraz 325239387" descr="Obraz zawierający szkic, rysowanie, choinka, drzew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239387" name="Obraz 325239387" descr="Obraz zawierający szkic, rysowanie, choinka, drzewo&#10;&#10;Opis wygenerowany automatyczni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91626" cy="44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CD918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Rys. nr 1 – sposób wykonania misy sadzeniowej</w:t>
      </w:r>
    </w:p>
    <w:p w14:paraId="23713D4B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76A67EEE" w14:textId="77777777" w:rsidR="00911EFE" w:rsidRPr="0011153B" w:rsidRDefault="00911EFE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A493C57" w14:textId="16DB3941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Posadzone drzewa należy podlać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używając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minimum 50 litrów na jedno drzewo, pierwsze podlanie należy wykonać nie później niż 2 godziny od posadzenia,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 w przypadku zmiany w trakcie sadzenia pogody na ciepłą i słoneczną nie później niż w 30 minut.</w:t>
      </w:r>
    </w:p>
    <w:p w14:paraId="769CA421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Misę wokół drzew należy wyściółkować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zrębką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drzew liściastych o frakcji 3-6 cm. Zrębka musi być przekompostowana min. 6 miesięcy, czysta, sucha, pozbawiona liści. Grubość warstwy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mulczu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powinna wynosić 5-7 cm. Niedopuszczalne jest obsypywanie pnia drzew – warstwa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mulczu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powinna być oddalona o ok. 7-10 cm od nasady pnia.</w:t>
      </w:r>
    </w:p>
    <w:p w14:paraId="72516D9D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posadzeniu należy przeprowadzić cięcia mające na celu usunięcie uszkodzonych, nadłamanych pędów. Cięcia formujące należy przeprowadzić miesiąc po rozwoju liści,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w uzgodnieniu z inspektorem </w:t>
      </w:r>
      <w:bookmarkStart w:id="24" w:name="_Toc46282721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Zamawiającego.</w:t>
      </w:r>
    </w:p>
    <w:p w14:paraId="38E701F8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usunąć z pnia i korony drzew wszelkie wiązania zastosowane podczas transportu roślin.</w:t>
      </w:r>
    </w:p>
    <w:bookmarkEnd w:id="21"/>
    <w:p w14:paraId="11434A28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Wykonywanie prac o charakterze zanikowym (wykonanie dołu, zaprawienie dołu itp. należy zgłosić do inspektora przed ich przykryciem wraz z dokumentacja fotograficzną. </w:t>
      </w:r>
    </w:p>
    <w:p w14:paraId="5D80A9CF" w14:textId="77777777" w:rsidR="00952000" w:rsidRPr="0011153B" w:rsidRDefault="00952000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1A90C241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F332ACA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2BFF5CC4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25" w:name="_Toc506813263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Sposób palikowania i stabilizacji drzewa</w:t>
      </w:r>
      <w:bookmarkEnd w:id="25"/>
    </w:p>
    <w:p w14:paraId="7E969AA0" w14:textId="3E354095" w:rsidR="00952000" w:rsidRPr="0011153B" w:rsidRDefault="00952000" w:rsidP="00911EFE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284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Sposób palikowania należy wykonać zgodnie z wytycznymi Gdańskiego Zarządu Dróg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Zieleni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72B6DAA4" w14:textId="77777777" w:rsidR="00952000" w:rsidRPr="0011153B" w:rsidRDefault="00952000" w:rsidP="00911EFE">
      <w:pPr>
        <w:numPr>
          <w:ilvl w:val="0"/>
          <w:numId w:val="11"/>
        </w:numPr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Wygrodzenie stabilizujące i zabezpieczające drzewo należy wykonać z palików drewnianych, impregnowanych w kolorze bezbarwnym lub bejcowanych. Długość całkowita palików powinna wynosić 250 cm, średnica 8 cm. Górna krawędź fazowana, dolna zaostrzona. Paliki posadowić w gruncie w taki sposób, aby wystawały 150 cm ponad powierzchnią terenu. </w:t>
      </w:r>
    </w:p>
    <w:p w14:paraId="6BEEC2C8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Łączenia poszczególnych elementów należy wykonać za pomocą wkrętów ocynkowanych.</w:t>
      </w:r>
    </w:p>
    <w:p w14:paraId="41B36094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Paliki należy wbijać poza bryłą korzeniową w taki sposób, aby tworzyły trójkąt równoboczny o boku 80 cm.</w:t>
      </w:r>
    </w:p>
    <w:p w14:paraId="198CD33A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Pień drzewa powinien znaleźć się w środku wyznaczonego trójkąta.</w:t>
      </w:r>
    </w:p>
    <w:p w14:paraId="4A901A28" w14:textId="22BAA43A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Paliki w dolnej ich części należy połączyć z każdej strony trzema półwałkami w odstępach nie większych niż 3 cm a w górnej 1 półwałkiem. Wymiary półwałków: średnica 8 cm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długości 70 cm. Krawędzie półwałków powinny być fazowane oraz stykać się ze sobą na rogach, łącząc poszczególne ściany trójkąta. Pierwszy półwałek należy zamontować na wysokości 13 cm ponad powierzchnią gruntu.</w:t>
      </w:r>
    </w:p>
    <w:p w14:paraId="15485251" w14:textId="77777777" w:rsidR="00952000" w:rsidRPr="0011153B" w:rsidRDefault="00952000" w:rsidP="00911EFE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Na wysokości 150 cm należy ustabilizować pień drzewa za pomocą czarnej, jutowej taśmy o szerokości 4 cm. Nie dopuszcza się taśmy poliestrowej. Taśmę należy zamocować w taki sposób, aby pień nie był ściśnięty zbyt mocno. Taśmę zawiniętą na górnej krawędzi palika należy przytwierdzić wkrętami trwale zabezpieczonymi przed korozją oraz ukryć pod półwałkiem łączącym górę wygrodzenia. </w:t>
      </w:r>
    </w:p>
    <w:p w14:paraId="128AA27A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993" w:hanging="284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6B87ECDF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Taki sposób palikowania nie dotyczy drzew iglastych, dla których wysokość palików stabilizujących należy dostosować do wielkości rośliny i miejsca mocowania.</w:t>
      </w:r>
    </w:p>
    <w:p w14:paraId="2C889DE4" w14:textId="77777777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377B57D6" w14:textId="627852B5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Wykonawca powinien uwzględnić w ofercie koszt </w:t>
      </w:r>
      <w:proofErr w:type="spellStart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rozpalikowania</w:t>
      </w:r>
      <w:proofErr w:type="spellEnd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 drzewa i usunąć je</w:t>
      </w: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br/>
        <w:t xml:space="preserve"> w terminie wskazanym przez Zamawiającego.</w:t>
      </w:r>
    </w:p>
    <w:p w14:paraId="58971CF3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 w:hanging="142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83E6C85" w14:textId="2348BF70" w:rsidR="00952000" w:rsidRPr="0011153B" w:rsidRDefault="5CE9E900" w:rsidP="044CC07F">
      <w:pPr>
        <w:widowControl w:val="0"/>
        <w:suppressAutoHyphens/>
        <w:autoSpaceDE w:val="0"/>
        <w:spacing w:after="0" w:line="240" w:lineRule="auto"/>
        <w:ind w:left="851"/>
        <w:contextualSpacing/>
        <w:rPr>
          <w:rFonts w:eastAsia="Times New Roman" w:cs="Open Sans"/>
          <w:b/>
          <w:bCs/>
          <w:kern w:val="0"/>
          <w:lang w:eastAsia="ar-SA"/>
          <w14:ligatures w14:val="none"/>
        </w:rPr>
      </w:pPr>
      <w:r>
        <w:rPr>
          <w:noProof/>
        </w:rPr>
        <w:lastRenderedPageBreak/>
        <w:drawing>
          <wp:inline distT="0" distB="0" distL="0" distR="0" wp14:anchorId="02058AFA" wp14:editId="4D33E027">
            <wp:extent cx="7641383" cy="5200944"/>
            <wp:effectExtent l="953" t="0" r="0" b="0"/>
            <wp:docPr id="1962136498" name="Obraz 10" descr="Obraz zawierający drzewo, tekst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41383" cy="5200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606C7" w14:textId="157401D5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Rys. nr 2 – sposób palikowania i </w:t>
      </w:r>
      <w:r w:rsidR="00911EFE"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stabilizacji</w:t>
      </w: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 drzewa</w:t>
      </w:r>
    </w:p>
    <w:p w14:paraId="26CEDFAE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9A6FFD4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7938403A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59B0C3CD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4F01877A" w14:textId="0319CB05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lastRenderedPageBreak/>
        <w:t>2.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4.  Oznakowania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nasadzeń</w:t>
      </w:r>
      <w:proofErr w:type="spellEnd"/>
    </w:p>
    <w:p w14:paraId="08B73D46" w14:textId="5872C4CD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6" w:name="_Hlk126566596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Należy wykonać zgodnie z poniższymi wytycznymi Gdańskiego Zarządu Dróg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br/>
        <w:t>i Zieleni</w:t>
      </w:r>
    </w:p>
    <w:p w14:paraId="78B653C2" w14:textId="190B3F40" w:rsidR="00952000" w:rsidRPr="0011153B" w:rsidRDefault="00911EFE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noProof/>
          <w:kern w:val="0"/>
          <w:sz w:val="21"/>
          <w:szCs w:val="21"/>
          <w:lang w:eastAsia="ar-SA"/>
          <w14:ligatures w14:val="none"/>
        </w:rPr>
        <w:drawing>
          <wp:anchor distT="0" distB="0" distL="114300" distR="114300" simplePos="0" relativeHeight="251660288" behindDoc="0" locked="0" layoutInCell="1" allowOverlap="1" wp14:anchorId="1ADF06E7" wp14:editId="774B2999">
            <wp:simplePos x="0" y="0"/>
            <wp:positionH relativeFrom="column">
              <wp:posOffset>3291598</wp:posOffset>
            </wp:positionH>
            <wp:positionV relativeFrom="paragraph">
              <wp:posOffset>1907166</wp:posOffset>
            </wp:positionV>
            <wp:extent cx="2044050" cy="3324580"/>
            <wp:effectExtent l="0" t="0" r="0" b="0"/>
            <wp:wrapNone/>
            <wp:docPr id="1834583605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583605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9" r="8343"/>
                    <a:stretch/>
                  </pic:blipFill>
                  <pic:spPr bwMode="auto">
                    <a:xfrm>
                      <a:off x="0" y="0"/>
                      <a:ext cx="2044050" cy="3324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anchor distT="0" distB="0" distL="114300" distR="114300" simplePos="0" relativeHeight="251661312" behindDoc="0" locked="0" layoutInCell="1" allowOverlap="1" wp14:anchorId="1FB5983E" wp14:editId="064A712E">
            <wp:simplePos x="0" y="0"/>
            <wp:positionH relativeFrom="column">
              <wp:posOffset>1401124</wp:posOffset>
            </wp:positionH>
            <wp:positionV relativeFrom="paragraph">
              <wp:posOffset>1824241</wp:posOffset>
            </wp:positionV>
            <wp:extent cx="2291137" cy="3406076"/>
            <wp:effectExtent l="0" t="0" r="0" b="4445"/>
            <wp:wrapNone/>
            <wp:docPr id="1945590018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75" t="34906" r="17636" b="2530"/>
                    <a:stretch/>
                  </pic:blipFill>
                  <pic:spPr bwMode="auto">
                    <a:xfrm>
                      <a:off x="0" y="0"/>
                      <a:ext cx="2291137" cy="3406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inline distT="0" distB="0" distL="0" distR="0" wp14:anchorId="4CB7D3E0" wp14:editId="2855EF42">
            <wp:extent cx="4416897" cy="5208997"/>
            <wp:effectExtent l="0" t="0" r="3175" b="0"/>
            <wp:docPr id="1322792552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5"/>
                    <a:srcRect t="1320" b="3019"/>
                    <a:stretch/>
                  </pic:blipFill>
                  <pic:spPr bwMode="auto">
                    <a:xfrm>
                      <a:off x="0" y="0"/>
                      <a:ext cx="4425394" cy="5219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B5CE54" w14:textId="54362D41" w:rsidR="0013756D" w:rsidRPr="0011153B" w:rsidRDefault="0013756D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05B83590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Fot. nr 1 – zdjęcie poglądowe oznakowania </w:t>
      </w:r>
      <w:proofErr w:type="spellStart"/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nasadzeń</w:t>
      </w:r>
      <w:proofErr w:type="spellEnd"/>
    </w:p>
    <w:p w14:paraId="06EB8100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bookmarkEnd w:id="26"/>
    <w:p w14:paraId="13C08C82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Ponadto pod nazwą gatunkową należy podać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nr inwentarzowy drzewa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zgodny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z dokumentacją powykonawczą.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Treść oznakowania należy przesłać do Zamawiającego w celu akceptacji. </w:t>
      </w:r>
    </w:p>
    <w:p w14:paraId="5CDB10D8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 przypadku sadzenia drzew na terenach, gdzie Zarządcą nie jest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GZDiZ</w:t>
      </w:r>
      <w:proofErr w:type="spellEnd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, z treści tabliczki należy usunąć logo Jednostki. </w:t>
      </w:r>
    </w:p>
    <w:p w14:paraId="3B4436D8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E82E598" w14:textId="75A09B2A" w:rsidR="00CD3159" w:rsidRPr="0011153B" w:rsidRDefault="00CD3159" w:rsidP="00CD3159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2.5 Zestawienie wykonanych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– dane przestrzenne</w:t>
      </w:r>
    </w:p>
    <w:p w14:paraId="1AE75877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Dane przestrzenne dostarczane przez wykonawcę w ramach realizacji zamówienia winny odpowiadać obowiązującemu jednolitemu Standardowi Danych Przestrzennych </w:t>
      </w:r>
      <w:r w:rsidRPr="0011153B">
        <w:rPr>
          <w:rFonts w:eastAsia="Calibri" w:cs="Open Sans"/>
          <w:sz w:val="21"/>
          <w:szCs w:val="21"/>
        </w:rPr>
        <w:br/>
        <w:t>i zawierających następujące atrybuty:</w:t>
      </w:r>
    </w:p>
    <w:p w14:paraId="604B3FDF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1F15B240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38399503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lastRenderedPageBreak/>
        <w:t>Jako podstawowy układ odniesienia przestrzennego dla Gminy Miasta Gdańska należy stosować układ współrzędnych PL-2000 strefa 6 (EPSG:2177);</w:t>
      </w:r>
    </w:p>
    <w:p w14:paraId="14166E62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contextualSpacing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Jako preferowane formaty wskazuje się </w:t>
      </w:r>
      <w:proofErr w:type="spellStart"/>
      <w:r w:rsidRPr="0011153B">
        <w:rPr>
          <w:rFonts w:eastAsia="Calibri" w:cs="Open Sans"/>
          <w:sz w:val="21"/>
          <w:szCs w:val="21"/>
        </w:rPr>
        <w:t>shapefile</w:t>
      </w:r>
      <w:proofErr w:type="spellEnd"/>
      <w:r w:rsidRPr="0011153B">
        <w:rPr>
          <w:rFonts w:eastAsia="Calibri" w:cs="Open Sans"/>
          <w:sz w:val="21"/>
          <w:szCs w:val="21"/>
        </w:rPr>
        <w:t xml:space="preserve"> (SHP z plikami towarzyszącymi, minimum SHX, DBF, CPG i PRJ) i </w:t>
      </w:r>
      <w:proofErr w:type="spellStart"/>
      <w:r w:rsidRPr="0011153B">
        <w:rPr>
          <w:rFonts w:eastAsia="Calibri" w:cs="Open Sans"/>
          <w:sz w:val="21"/>
          <w:szCs w:val="21"/>
        </w:rPr>
        <w:t>geobaza</w:t>
      </w:r>
      <w:proofErr w:type="spellEnd"/>
      <w:r w:rsidRPr="0011153B">
        <w:rPr>
          <w:rFonts w:eastAsia="Calibri" w:cs="Open Sans"/>
          <w:sz w:val="21"/>
          <w:szCs w:val="21"/>
        </w:rPr>
        <w:t xml:space="preserve"> ESRI (GDB z powiązanymi plikami);</w:t>
      </w:r>
    </w:p>
    <w:p w14:paraId="3B95545B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opisujące lokalizację muszą zawierać przynajmniej współrzędne </w:t>
      </w:r>
      <w:r w:rsidRPr="0011153B">
        <w:rPr>
          <w:rFonts w:eastAsia="Calibri" w:cs="Open Sans"/>
          <w:sz w:val="21"/>
          <w:szCs w:val="21"/>
        </w:rPr>
        <w:br/>
        <w:t>w zastosowanym układzie odniesienia;</w:t>
      </w:r>
    </w:p>
    <w:p w14:paraId="6AD20E15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geometryczne muszą być poprawne topologicznie (połączenia między obiektami na mapie) na poziomie umożliwiającym przetwarzanie Danych przestrzennych i zapewniającym spójność danych;</w:t>
      </w:r>
    </w:p>
    <w:p w14:paraId="17733278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służące do wizualizacji jako etykiety stosowane na mapach powinny być przygotowane jako atrybuty danych, których dotyczą.</w:t>
      </w:r>
    </w:p>
    <w:p w14:paraId="4709D385" w14:textId="38A6E4B4" w:rsidR="00CD3159" w:rsidRPr="0011153B" w:rsidRDefault="00CD3159" w:rsidP="009B529F">
      <w:pPr>
        <w:numPr>
          <w:ilvl w:val="0"/>
          <w:numId w:val="50"/>
        </w:numPr>
        <w:shd w:val="clear" w:color="auto" w:fill="FFFFFF"/>
        <w:spacing w:after="0" w:line="240" w:lineRule="auto"/>
        <w:ind w:left="993" w:hanging="284"/>
        <w:jc w:val="both"/>
        <w:rPr>
          <w:rFonts w:cs="Open Sans"/>
          <w:color w:val="242424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należy zapisywać z zastosowaniem tablic kodowania znaków w standardzie </w:t>
      </w:r>
      <w:r w:rsidRPr="0011153B">
        <w:rPr>
          <w:rFonts w:eastAsia="Calibri" w:cs="Open Sans"/>
          <w:sz w:val="21"/>
          <w:szCs w:val="21"/>
        </w:rPr>
        <w:br/>
        <w:t xml:space="preserve">UTF-8. </w:t>
      </w:r>
      <w:r w:rsidRPr="0011153B">
        <w:rPr>
          <w:rFonts w:cs="Open Sans"/>
          <w:color w:val="242424"/>
          <w:sz w:val="21"/>
          <w:szCs w:val="21"/>
        </w:rPr>
        <w:t xml:space="preserve">Do zestawienia danych Wykonawca jest zobowiązany dostarczyć 1 zdjęcie drzewa </w:t>
      </w:r>
      <w:r w:rsidRPr="0011153B">
        <w:rPr>
          <w:rFonts w:cs="Open Sans"/>
          <w:color w:val="242424"/>
          <w:sz w:val="21"/>
          <w:szCs w:val="21"/>
        </w:rPr>
        <w:br/>
        <w:t xml:space="preserve">w formacie .jpg z </w:t>
      </w:r>
      <w:proofErr w:type="spellStart"/>
      <w:r w:rsidRPr="0011153B">
        <w:rPr>
          <w:rFonts w:cs="Open Sans"/>
          <w:color w:val="242424"/>
          <w:sz w:val="21"/>
          <w:szCs w:val="21"/>
        </w:rPr>
        <w:t>geotagiem</w:t>
      </w:r>
      <w:proofErr w:type="spellEnd"/>
      <w:r w:rsidRPr="0011153B">
        <w:rPr>
          <w:rFonts w:cs="Open Sans"/>
          <w:color w:val="242424"/>
          <w:sz w:val="21"/>
          <w:szCs w:val="21"/>
        </w:rPr>
        <w:t xml:space="preserve"> przedstawiające jego pełną sylwetkę (pień wraz z koroną) </w:t>
      </w:r>
      <w:r w:rsidRPr="0011153B">
        <w:rPr>
          <w:rFonts w:cs="Open Sans"/>
          <w:color w:val="242424"/>
          <w:sz w:val="21"/>
          <w:szCs w:val="21"/>
        </w:rPr>
        <w:br/>
        <w:t>o rozdzielczości 1080 x 1920 pikseli, nazwa zdjęcia to numer drzewa które przedstawia.</w:t>
      </w:r>
    </w:p>
    <w:p w14:paraId="5F047932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1134" w:hanging="141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Atrybuty danych w tabeli (z zachowaniem kolejności kolumn) powinny obejmować:</w:t>
      </w:r>
    </w:p>
    <w:p w14:paraId="49AA51E0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993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44CC07F">
        <w:rPr>
          <w:rFonts w:asciiTheme="minorHAnsi" w:hAnsiTheme="minorHAnsi" w:cs="Open Sans"/>
          <w:color w:val="242424"/>
          <w:sz w:val="21"/>
          <w:szCs w:val="21"/>
        </w:rPr>
        <w:t>nr drzewa; data sadzenia; podmiot wykonujący nasadzenie; gatunek i rodzaj – nazwa polska; gatunek i rodzaj – nazwa łacińska; odmiana; obwód w cm mierzony na wysokości 100 cm; data końca gwarancji, współrzędna x, współrzędna y, nr obrębu geodezyjnego, numer działki, nr zdjęcia (nazwa pliku).</w:t>
      </w:r>
    </w:p>
    <w:p w14:paraId="2212E07E" w14:textId="77777777" w:rsidR="00952000" w:rsidRPr="0011153B" w:rsidRDefault="00952000" w:rsidP="044CC07F">
      <w:pPr>
        <w:suppressAutoHyphens/>
        <w:spacing w:after="0" w:line="240" w:lineRule="auto"/>
        <w:ind w:left="360"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bookmarkStart w:id="27" w:name="_Toc462827257"/>
      <w:bookmarkStart w:id="28" w:name="_Toc506813264"/>
      <w:bookmarkEnd w:id="24"/>
    </w:p>
    <w:p w14:paraId="493AFDDE" w14:textId="63615F42" w:rsidR="00952000" w:rsidRPr="0011153B" w:rsidRDefault="00952000" w:rsidP="00952000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2.</w:t>
      </w:r>
      <w:r w:rsidR="00CD3159"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6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Pielęgnacja</w:t>
      </w:r>
      <w:bookmarkEnd w:id="27"/>
      <w:bookmarkEnd w:id="28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</w:t>
      </w:r>
    </w:p>
    <w:p w14:paraId="7729FB0C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, w okresie umownym wymaga systematycznego wykonywania wszystkich, niezbędnych, zabiegów pielęgnacyjnych. Ponadto wykonawca zobowiązany jest w ramach pielęgnacji i udzielonej gwarancji, do wymiany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martwych, obumierających, przemarzniętych, uszkodzonych, chorych i nieestetycznie wyglądających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wyniku zaniedbania lub niewłaściwie prowadzonej pielęgnacji.</w:t>
      </w:r>
    </w:p>
    <w:p w14:paraId="2090ED8D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Obniżona wartość estetyczna części lub całości </w:t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, traktowana będzie jako wada i skutek niewłaściwej pielęgnacji. Takie nasadzenia również podlegają wymianie.</w:t>
      </w:r>
    </w:p>
    <w:p w14:paraId="72F60D2A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Wykonawca zobowiązany jest uwzględnić w kalkulacji kosztów pielęgnacji, panujące obecnie trudne warunki pogodowe i zmiany klimatyczne, wymagające przede wszystkim zwiększonego dostarczania wody w okresie wiosennej i letniej suszy.</w:t>
      </w:r>
    </w:p>
    <w:p w14:paraId="64640761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9" w:name="_Hlk12786855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Pielęgnacja obejmuje następujące prace:</w:t>
      </w:r>
    </w:p>
    <w:p w14:paraId="6C7C0FA5" w14:textId="59FD1B48" w:rsidR="00952000" w:rsidRPr="0011153B" w:rsidRDefault="00952000" w:rsidP="00952000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regularne podlewanie (wg potrzeb i na każde wezwanie Zamawiającego w okresie od marca do października, czyli minimum dwa razy w miesiącu, w okresie suszy częściej). W okresie przedłużającej się suszy drzewa należy zwiększyć częstotliwość podlewania. Jednorazowo należy podlewać drzewa wodą w ilości 50 - 90 dm3 na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 szt.</w:t>
      </w:r>
    </w:p>
    <w:p w14:paraId="5C5A44E7" w14:textId="5E0C8EB8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Monitorowanie stanu zdrowia roślin w celu wczesnego wykrycia objawów chorobowych i wyboru skutecznego sposobu walki z nimi..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razie potrzeb lub na wezwanie Zleceniodawcy, w terminie do 14 dni od wezwania. </w:t>
      </w:r>
    </w:p>
    <w:p w14:paraId="0E1244A3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Cięcie sanitarne polegające na usuwaniu obumarłych gałęzi. Termin cięcia należy dostosować do panujących warunków zgodnie ze sztuką ogrodniczą.</w:t>
      </w:r>
    </w:p>
    <w:p w14:paraId="6DDFD83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Odchwaszczanie oraz spulchnianiu ziemi wokół drzew (chwasty nie mogą wpływać na prawidłowy wzrost roślin) - 1 x w miesiącu przez cały okres wegetacji. Po usunięciu chwastów należy poprawić misę wokół drzew.</w:t>
      </w:r>
    </w:p>
    <w:p w14:paraId="3F7675E5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Nawożeniu - 1 x wiosną, nawozami mineralnymi o przedłużonym działaniu przez 6 m-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cy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 Wykonanie tego zabiegu należy każdorazowo zgłaszać inspektorowi Zamawiającego.</w:t>
      </w:r>
    </w:p>
    <w:p w14:paraId="3E95A9C8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349E4B82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7DCED0C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E9F447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Usuwanie odrostów korzeniowych.</w:t>
      </w:r>
    </w:p>
    <w:p w14:paraId="0F121E70" w14:textId="777FDB51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Bieżącą konserwacje zabezpieczeń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. W każdym roku pielęgnacji należy sprawdzić czy wiązania utrzymują drzewo stabilnie. Taśmy sparciałe i wrastające w korę pnia należy wymienić na nowe. Uszkodzone i wadliwe paliki i taśmy przy drzewach należy wymienić na nowe. Niestabilne paliki należy poprawić lub wymienić na zgodne z zapisami OPZ. W cenie usługi należy uwzględnić ewentualny koszt utylizacji zniszczonych palików i wiązadeł. </w:t>
      </w:r>
    </w:p>
    <w:p w14:paraId="452671AC" w14:textId="77777777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nowo posadzonych drzew powinna być zgodna ze sztuką ogrodniczą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wykonywana przez specjalistyczną firmę.</w:t>
      </w:r>
    </w:p>
    <w:p w14:paraId="2E616AD7" w14:textId="77777777" w:rsidR="00911EFE" w:rsidRPr="0011153B" w:rsidRDefault="00911EFE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30" w:name="_Hlk129859301"/>
      <w:bookmarkEnd w:id="29"/>
    </w:p>
    <w:p w14:paraId="31B64138" w14:textId="5D3AA88F" w:rsidR="00952000" w:rsidRPr="0011153B" w:rsidRDefault="00952000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37F0D065" w14:textId="77777777" w:rsidR="00952000" w:rsidRPr="0011153B" w:rsidRDefault="00952000" w:rsidP="00952000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Wg. Zamawiającego drzewo, które zachowało żywotność to takie które jest: żywe, bez objawów chorobowych, o koronie zachowującej pokrój i gęstość charakterystyczny dla danego gatunku i wieku. Drzewa których część korony obumarła i nie rokują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2C777E5F" w14:textId="77777777" w:rsidR="00952000" w:rsidRPr="0011153B" w:rsidRDefault="00952000" w:rsidP="00952000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F37C784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oraz przeprowadzonej pielęgnacji drzew na dzień 31 maja, 30 września oraz na każde wezwanie Zamawiającego, jednak nie częściej niż raz w miesiącu. Raport obejmować musi informacje dotyczące stanu drzew z uwzględnieniem ich żywotności (w szczególności wskazanie drzew zamierających oraz suchych), uszkodzeń aparatu asymilacyjnego, pędów, pnia, korzeni, uszkodzeń opalikowania i wiązań oraz wszystkich innych informacji mogących mieć wpływ na stan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oraz dokładną dokumentację fotograficzną.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Raport powinien zawierać również wykaz przeprowadzonych prac pielęgnacyjnych, w tym podlewania wraz z datą wykonania ww. czynności.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</w:p>
    <w:p w14:paraId="19EE1E53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F0E03EF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Termin wymiany drzew o obniżonej wartości lub martwych będzie każdorazowo ustalany z inspektorem Zamawiającego na postawie ww. raportów.</w:t>
      </w:r>
    </w:p>
    <w:p w14:paraId="37B9C0FD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Drzewa, które zostały wymienione w 3 roku po posadzeniu będą podlegać dodatkowej, rocznej pielęgnacji.</w:t>
      </w:r>
    </w:p>
    <w:bookmarkEnd w:id="30"/>
    <w:p w14:paraId="294AF229" w14:textId="351C90A1" w:rsidR="00F801BC" w:rsidRPr="0011153B" w:rsidRDefault="00952000" w:rsidP="00F801BC">
      <w:pPr>
        <w:spacing w:after="0" w:line="240" w:lineRule="auto"/>
        <w:ind w:left="851" w:hanging="284"/>
        <w:contextualSpacing/>
        <w:jc w:val="center"/>
        <w:rPr>
          <w:rFonts w:ascii="Open Sans" w:eastAsia="Times New Roman" w:hAnsi="Open Sans" w:cs="Open Sans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11153B">
        <w:rPr>
          <w:b/>
          <w:bCs/>
          <w:sz w:val="21"/>
          <w:szCs w:val="21"/>
        </w:rPr>
        <w:br w:type="page"/>
      </w:r>
      <w:r w:rsidR="00C0608A" w:rsidRPr="0011153B">
        <w:rPr>
          <w:b/>
          <w:bCs/>
          <w:sz w:val="28"/>
          <w:szCs w:val="28"/>
        </w:rPr>
        <w:lastRenderedPageBreak/>
        <w:t>V</w:t>
      </w:r>
      <w:r w:rsidR="00451628" w:rsidRPr="0011153B">
        <w:rPr>
          <w:b/>
          <w:bCs/>
          <w:sz w:val="28"/>
          <w:szCs w:val="28"/>
        </w:rPr>
        <w:t>I</w:t>
      </w:r>
      <w:r w:rsidR="006A4730" w:rsidRPr="0011153B">
        <w:rPr>
          <w:b/>
          <w:bCs/>
          <w:sz w:val="28"/>
          <w:szCs w:val="28"/>
        </w:rPr>
        <w:t>I</w:t>
      </w:r>
      <w:r w:rsidR="00C0608A" w:rsidRPr="0011153B">
        <w:rPr>
          <w:b/>
          <w:bCs/>
          <w:sz w:val="28"/>
          <w:szCs w:val="28"/>
        </w:rPr>
        <w:t xml:space="preserve">.  </w:t>
      </w:r>
      <w:r w:rsidR="00C0608A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SPECYFIKACJA ROBÓT – SADZENIE KRZEWÓW</w:t>
      </w:r>
      <w:r w:rsidR="00911EFE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, BYLIN, PNĄCZY</w:t>
      </w:r>
    </w:p>
    <w:p w14:paraId="3B38E044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jc w:val="center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</w:p>
    <w:p w14:paraId="10007496" w14:textId="77777777" w:rsidR="00F801BC" w:rsidRPr="0011153B" w:rsidRDefault="00F801BC" w:rsidP="00911EFE">
      <w:pPr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ind w:left="567" w:hanging="283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materiałów</w:t>
      </w:r>
    </w:p>
    <w:p w14:paraId="7C8556D6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2261405D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Gleba żyzna, pod nasadzenia musi pochodzić z zatwierdzonego źródła, posiadać wymagane atesty i posiadać aktualne badania laboratoryjne z Okręgowej Stacji </w:t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Chemiczno</w:t>
      </w:r>
      <w:proofErr w:type="spellEnd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– Rolniczej, które należy przedstawić do akceptacji inspektora ze strony Zamawiającego.</w:t>
      </w:r>
    </w:p>
    <w:p w14:paraId="07EEE390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nie może być zasolona, zanieczyszczona, posiadać nasion, korzeni i innej obcej materii;</w:t>
      </w:r>
    </w:p>
    <w:p w14:paraId="729CD27E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pH</w:t>
      </w:r>
      <w:proofErr w:type="spellEnd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odpowiednie dla danego gatunku; </w:t>
      </w:r>
    </w:p>
    <w:p w14:paraId="05441B0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skład dostosowany do wymagań danych gatunków.</w:t>
      </w:r>
    </w:p>
    <w:p w14:paraId="20CE44C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brak akceptacji Zamawiającego skutkować będzie koniecznością wymiany materiału na własny koszt.</w:t>
      </w:r>
    </w:p>
    <w:p w14:paraId="24320ABF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ED3038D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Materiał roślinny</w:t>
      </w:r>
    </w:p>
    <w:p w14:paraId="703BFA9B" w14:textId="600E6AAC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31" w:name="_Hlk130816758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bookmarkEnd w:id="31"/>
    <w:p w14:paraId="480A09F7" w14:textId="241F3954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Dostarczony materiał roślinny spełniający najwyższe wymagania jakościowe, w szczególności:</w:t>
      </w:r>
    </w:p>
    <w:p w14:paraId="442D13BC" w14:textId="255A8802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C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zysty odmianowo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05AE652" w14:textId="34698E76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rowadzony w trakcie wieloletniego cyklu produkcyjneg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o.</w:t>
      </w:r>
    </w:p>
    <w:p w14:paraId="0A429529" w14:textId="00CA699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ahartowany, zdrowy, wolny od szkodników i patogenów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3760F04E" w14:textId="29297EA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ozbawiony uszkodzeń mechanicznych i ran po świeżych cięciach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C1F69EC" w14:textId="1A1F00BF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W przypadku krzewów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posiadać min. 4-5 zdrewniałych pędów wyrastających nad szyją 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korzeniową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typowymi dla gatunku i odmiany rozgałęzieniami.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Skrócenie pędów może nastąpić dopiero po posadzeniu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7E1CC388" w14:textId="0449754D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6)   W przypadku bylin do czasu kwitnienia pędy nie powinny być przycinane, potem dopuszcza się ścięte pędy, ale muszą się na nich znajdować wzbudzone pąki boczne;</w:t>
      </w:r>
    </w:p>
    <w:p w14:paraId="57AE9C35" w14:textId="413A192F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7)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W przypadku pnączy, rośliny muszą mieć minimum dwa silne pędy, wyrastające do 20 cm od podstawy, w pojemnikach o objętości nie mniejszej niż 2 litry. Każda roślina musi być przywiązana do bambusowego palika. </w:t>
      </w:r>
    </w:p>
    <w:p w14:paraId="7C2F529B" w14:textId="4AE80679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10)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ystem korzeniowy skupiony, prawidłowo rozwinięty, nie przesuszony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, równomiernie przerośnięty korzeniami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 Na korzeniach szkieletowych powinny występować liczne korzenie drobne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3E80F646" w14:textId="3835EEDB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W przypadku sadzenia roślin w pełni sezonu wegetacyjnego barwa liści powinna być typowa dla odmiany, liście nie powinny być zwiędnięte, zwijające się, uszkodzone przez choroby i szkodniki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7474BFE8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Każda roślina musi być zaopatrzona w etykietę z opisem gatunku i odmiany.</w:t>
      </w:r>
    </w:p>
    <w:p w14:paraId="3DF31760" w14:textId="4406DB8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13) Materiał nie spełniający powyższych warunków nie może zostać wykorzystany</w:t>
      </w:r>
      <w:r w:rsidR="00861F25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do </w:t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</w:p>
    <w:p w14:paraId="31D48D86" w14:textId="5E41CA6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Przed przystąpieniem do sadzenia materiał roślinny musi zostać zaakceptowany przez Zamawiającego. Materiał który nie został zaakceptowany nie podlega odbiorowi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42462ABE" w14:textId="77777777" w:rsidR="00F801BC" w:rsidRPr="0011153B" w:rsidRDefault="00F801BC" w:rsidP="00861F25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</w:p>
    <w:p w14:paraId="18E2856E" w14:textId="77777777" w:rsidR="00F801BC" w:rsidRPr="0011153B" w:rsidRDefault="00F801BC" w:rsidP="00861F25">
      <w:pPr>
        <w:numPr>
          <w:ilvl w:val="0"/>
          <w:numId w:val="15"/>
        </w:numPr>
        <w:tabs>
          <w:tab w:val="left" w:pos="567"/>
        </w:tabs>
        <w:suppressAutoHyphens/>
        <w:spacing w:after="0" w:line="240" w:lineRule="auto"/>
        <w:ind w:left="284" w:firstLine="0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p w14:paraId="45258E99" w14:textId="77777777" w:rsidR="00F801BC" w:rsidRPr="0011153B" w:rsidRDefault="00F801BC" w:rsidP="00861F25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7.1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Przygotowanie terenu</w:t>
      </w:r>
    </w:p>
    <w:p w14:paraId="4CDC61EB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przystąpieniem do sadzenia roślin należy zdjąć warstwę darni i zutylizować na wysypisku. W obrębie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teren należy głęboko przekopać i przygotować jako całość.</w:t>
      </w:r>
    </w:p>
    <w:p w14:paraId="5350FFBE" w14:textId="77777777" w:rsidR="00CD3159" w:rsidRPr="0011153B" w:rsidRDefault="00CD3159" w:rsidP="00CD3159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3DA54226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Teren należy dokładnie oczyścić z zanieczyszczeń typu kamienie, śmieci, chwasty itp.</w:t>
      </w:r>
    </w:p>
    <w:p w14:paraId="12658ACD" w14:textId="47A6A070" w:rsidR="09C2D01D" w:rsidRDefault="09C2D01D" w:rsidP="044CC07F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284"/>
        <w:jc w:val="both"/>
        <w:rPr>
          <w:rFonts w:eastAsia="Times New Roman" w:cs="Open Sans"/>
          <w:sz w:val="21"/>
          <w:szCs w:val="21"/>
          <w:lang w:eastAsia="ar-SA"/>
        </w:rPr>
      </w:pPr>
      <w:r w:rsidRPr="044CC07F">
        <w:rPr>
          <w:rFonts w:eastAsia="Times New Roman" w:cs="Open Sans"/>
          <w:sz w:val="21"/>
          <w:szCs w:val="21"/>
          <w:lang w:eastAsia="ar-SA"/>
        </w:rPr>
        <w:lastRenderedPageBreak/>
        <w:t xml:space="preserve">W przypadku </w:t>
      </w:r>
    </w:p>
    <w:p w14:paraId="07E7741D" w14:textId="44B9DD1F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Doły do sadzenia roślin powinny mieć wymiary 2 razy większe od bryły korzeniowej (ok. 0,5x0,5m)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przypadku gdy podłoże rodzime jest zanieczyszczone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, 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nieodpowiednie dla dane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j grupy gatunków 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lub </w:t>
      </w:r>
      <w:proofErr w:type="spellStart"/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małozasobne</w:t>
      </w:r>
      <w:proofErr w:type="spellEnd"/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obszar rabaty należy </w:t>
      </w:r>
      <w:proofErr w:type="spellStart"/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wykorytować</w:t>
      </w:r>
      <w:proofErr w:type="spellEnd"/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i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zastosować wyłącznie ziemię urodzajną.</w:t>
      </w:r>
    </w:p>
    <w:p w14:paraId="555E3AE0" w14:textId="69F99C38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sadzenia należy wykorzystać świeże, przebadane podłoże ogrodnicze, a powstały urobek gruntu rodzimego zutylizować poza miejsce inwestycji. W uzasadnionych przypadkach, gdy podłoże rodzime jest odpowiedniej jakości, wolne od chwastów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kamieni można wykorzystać je do sadzenia w stosunku 2 części ziemi urodzajnej oraz 1 część podłoża rodzimego.</w:t>
      </w:r>
    </w:p>
    <w:p w14:paraId="1B058203" w14:textId="77777777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</w:p>
    <w:p w14:paraId="3D59706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B38F11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7.2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Sadzenie</w:t>
      </w:r>
    </w:p>
    <w:p w14:paraId="4284B2A7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należy posadzić zgodnie z projektem, w miejscach, rozstawie i w ilości określonej w specyfikacji i przedstawionej na rysunkach. Wszelkie zmiany należy konsultować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Zamawiającym.</w:t>
      </w:r>
    </w:p>
    <w:p w14:paraId="77C68136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</w:p>
    <w:p w14:paraId="1557FEF0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6BDBFCA6" w14:textId="58060182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Teren po posadzeniu należy starannie wyrównać i równomiernie, ręcznie zagęścić. 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Rabatę należy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wykończyć obrzeżem elastycznym typu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ecobord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jeśli tak przewidywał projekt.</w:t>
      </w:r>
    </w:p>
    <w:p w14:paraId="717866BC" w14:textId="5C042B76" w:rsidR="00F801BC" w:rsidRPr="0011153B" w:rsidRDefault="00911EFE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Ściółkowanie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czyli równomierne rozłożenie ściółki przewidzianej w projekcie (kora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drobnomielona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lub zrębki  - chyba, że dok. projektowa przewiduje inaczej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 powinno mieć grubość min 5 cm.</w:t>
      </w:r>
    </w:p>
    <w:p w14:paraId="330A3302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przeprowadzić cięcia mające na celu usunięcie uszkodzonych, nadłamanych pędów, oraz wyrównanie wszystkich krzewów w skupinie.</w:t>
      </w:r>
    </w:p>
    <w:p w14:paraId="29539F2E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Bezpośrednio po posadzeniu rośliny należy obficie podlać. Czynność tę powinno się powtórzyć w dniu następnym.</w:t>
      </w:r>
    </w:p>
    <w:p w14:paraId="080E7E2F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F0B75B7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7.3.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Pielęgnacja</w:t>
      </w:r>
    </w:p>
    <w:p w14:paraId="65AFC080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ind w:left="360" w:firstLine="34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Obejmuje następujące prace:</w:t>
      </w:r>
    </w:p>
    <w:p w14:paraId="2278D23B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regularne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podlewanie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(wg potrzeb i na każde wezwanie Zamawiającego nie mniej niż 20 razy w okresie wegetacji (od marca do października), czyli minimum dwa razy w miesiącu, w okresie suszy częściej). </w:t>
      </w:r>
    </w:p>
    <w:p w14:paraId="1025F236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Monitorowanie stanu zdrowia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roślin w celu wczesnego wykrycia objawów chorobowych i wyboru skutecznego sposobu walki z nimi.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miarę potrzeb lub na wezwanie Zleceniodawcy.</w:t>
      </w:r>
    </w:p>
    <w:p w14:paraId="1AC9ADC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Cięcie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sanitarne i pielęgnacyjne polegające na usuwaniu obumarłych pędów, przekwitłych kwiatostanów lub korygujące pokrój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 Termin cięcia należy dostosować do panujących warunków zgodnie ze sztuką ogrodniczą i w porozumieniu z Zamawiającym.</w:t>
      </w:r>
    </w:p>
    <w:p w14:paraId="461B781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Odchwaszczanie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ziemi w skupinach (chwasty nie mogą wpływać na prawidłowy wzrost roślin) - 1 x w miesiącu przez cały okres wegetacji. </w:t>
      </w:r>
    </w:p>
    <w:p w14:paraId="26D9EB6F" w14:textId="2F69C2EC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Nawożenie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- 1 x wiosną, nawozami mineralnymi o przedłużonym działaniu przez 4 m-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cy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(zgodnego z zaleceniami producenta). Wykonanie tego zabiegu należy każdorazowo zgłaszać inspektorowi Zamawiającego.</w:t>
      </w:r>
    </w:p>
    <w:p w14:paraId="1129D133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734B53B3" w14:textId="59B7D897" w:rsidR="00911EFE" w:rsidRPr="0011153B" w:rsidRDefault="00F801BC" w:rsidP="00911EFE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Jeśli zachodzi taka konieczność pielęgnacja obejmuje również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jesienne wygrabienie liści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i utylizacje na wysypisku śmieci.</w:t>
      </w:r>
    </w:p>
    <w:p w14:paraId="38376B21" w14:textId="77777777" w:rsidR="00CD3159" w:rsidRPr="0011153B" w:rsidRDefault="00CD3159" w:rsidP="00CD3159">
      <w:pPr>
        <w:tabs>
          <w:tab w:val="left" w:pos="993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2409F64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powinna być zgodna ze sztuką ogrodniczą i wykonywana przez specjalistyczną firmę.</w:t>
      </w:r>
    </w:p>
    <w:p w14:paraId="0DFA73B8" w14:textId="77777777" w:rsidR="00911EFE" w:rsidRPr="0011153B" w:rsidRDefault="00911EFE" w:rsidP="00CD3159">
      <w:pPr>
        <w:tabs>
          <w:tab w:val="left" w:pos="993"/>
          <w:tab w:val="left" w:pos="1134"/>
        </w:tabs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42FA874" w14:textId="77777777" w:rsidR="00F801BC" w:rsidRPr="0011153B" w:rsidRDefault="00F801BC" w:rsidP="00F801BC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735E3DE8" w14:textId="2D3656D2" w:rsidR="00F801BC" w:rsidRPr="0011153B" w:rsidRDefault="00F801BC" w:rsidP="00F801BC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Wg. Zamawiającego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roślina,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zachował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żywotność to tak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a,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jest: żyw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, bez objawów chorobowych, o odpowiednim pokroju i gęstości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rozgałęzień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="005F016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ch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arakterystycznym dla danego gatunku i wieku. Roślina, która częściowo obumarła lub nie rokuje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517A01F5" w14:textId="77777777" w:rsidR="005F016E" w:rsidRPr="0011153B" w:rsidRDefault="005F016E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179F056" w14:textId="18AD754E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na dzień 31 maja i 30 września oraz na każde wezwanie Zamawiającego, jednak nie częściej niż raz w miesiącu. Raport obejmować musi informacje dotyczące stanu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z uwzględnieniem ich żywotności (w szczególności wskazanie krzewów zamierających oraz martwych), uszkodzeń aparatu asymilacyjnego, pędów, stanu ściółki, oraz wszystkich innych informacji mogących mieć wpływ na stan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oraz dokładną dokumentacje fotograficzną.</w:t>
      </w:r>
    </w:p>
    <w:p w14:paraId="3E05BAE1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7CDF26F2" w14:textId="5DAE2068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Raport powinien zawierać również wykaz przeprowadzonych prac pielęgnacyjnych, </w:t>
      </w:r>
      <w:r w:rsidR="00CD3159"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w tym podlewania wraz z datą wykonania ww. czynności. </w:t>
      </w:r>
    </w:p>
    <w:p w14:paraId="17E61C16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Termin wymiany krzewów o obniżonej wartości lub martwych będzie każdorazowo ustalany z inspektorem Zamawiającego na postawie ww. raportów. </w:t>
      </w:r>
    </w:p>
    <w:p w14:paraId="71D0295E" w14:textId="77777777" w:rsidR="00F801BC" w:rsidRPr="0011153B" w:rsidRDefault="00F801BC" w:rsidP="00F801BC">
      <w:pPr>
        <w:autoSpaceDE w:val="0"/>
        <w:autoSpaceDN w:val="0"/>
        <w:adjustRightInd w:val="0"/>
        <w:spacing w:after="0" w:line="360" w:lineRule="auto"/>
        <w:ind w:left="709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</w:p>
    <w:p w14:paraId="59CFEFE3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48C8CF02" w14:textId="05819A92" w:rsidR="00F801BC" w:rsidRPr="0011153B" w:rsidRDefault="00C0608A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32"/>
          <w:szCs w:val="32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V</w:t>
      </w:r>
      <w:r w:rsidR="00451628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="006A4730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I. SPECYFIKACJA ROBÓT – ZAKŁADANIE TRAWNIKÓW</w:t>
      </w:r>
    </w:p>
    <w:p w14:paraId="5ABA591D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right"/>
        <w:textAlignment w:val="baseline"/>
        <w:rPr>
          <w:b/>
          <w:bCs/>
        </w:rPr>
      </w:pPr>
    </w:p>
    <w:p w14:paraId="39F9A220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Założenie trawnika z roczną pielęgnacją </w:t>
      </w:r>
    </w:p>
    <w:p w14:paraId="38CD7161" w14:textId="77777777" w:rsidR="00F801BC" w:rsidRPr="0011153B" w:rsidRDefault="00F801BC" w:rsidP="00F801B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badania gleby wraz z zaleceniami pod powierzchnie trawiaste </w:t>
      </w:r>
    </w:p>
    <w:p w14:paraId="3C83623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teren należy oczyścić z pozostałego gruzu, śmieci pobudowanych, resztek kruszyw, zapraw i innych materiałów budowlanych </w:t>
      </w:r>
    </w:p>
    <w:p w14:paraId="175BB8D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zdjąć starą darń (na głębokość 10 cm) </w:t>
      </w:r>
    </w:p>
    <w:p w14:paraId="34CFCAC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powierzchnię należy głęboko przekopać (na głębokość 30 cm) </w:t>
      </w:r>
    </w:p>
    <w:p w14:paraId="22A4167B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nawieźć 8 – 10 cm żyznej ziemi przebadanej laboratoryjnie </w:t>
      </w:r>
    </w:p>
    <w:p w14:paraId="0BFF37C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wymieszać glebę z odpowiednim podłożem ogrodniczym i nawozami celem podniesienia jego wartości dla nowego trawnika. </w:t>
      </w:r>
    </w:p>
    <w:p w14:paraId="590B0DD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trawniki z siewu - teren wyrównać, lekko zawałować, wysiać nasiona traw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w ilości 1kg/35m2, delikatnie wymieszać wierzchnią warstwę podłoża i ponownie zawałować wałem lekkim </w:t>
      </w:r>
    </w:p>
    <w:p w14:paraId="181E5DA0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razie potrzeby zabezpieczenie odtworzonego terenu przed zadeptaniem (np. siatką z palikami) wg ustaleń z inspektorem Zamawiającego, </w:t>
      </w:r>
    </w:p>
    <w:p w14:paraId="5FFA9445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pierwsze koszenie należy wykonać, gdy źdźbła traw osiągną wysokość ok. 10cm. </w:t>
      </w:r>
    </w:p>
    <w:p w14:paraId="2B171068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trawnik podlega pielęgnacji , naprawom ewentualnych uszkodzeń, również w wyniku aktu wandalizmu aż do momentu protokolarnego potwierdzenia zakończenia pielęgnacji. </w:t>
      </w:r>
    </w:p>
    <w:p w14:paraId="2EDD2A7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Naprawie nie podlegają trawniki zanieczyszczone w wyniku powstałych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przedeptów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oraz zniszczeń spowodowanych przez dziki. </w:t>
      </w:r>
    </w:p>
    <w:p w14:paraId="75B3ECE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 terminie zakończenia pielęgnacji wykonawca zobowiązany jest zgłosić ten fakt zamawiającemu celem protokolarnego zakończenia pielęgnacji. Brak ww. zgłoszenia będzie traktowany jako niezakończona pielęgnacja. </w:t>
      </w:r>
    </w:p>
    <w:p w14:paraId="12943E8D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5C305899" w14:textId="77777777" w:rsidR="00F801BC" w:rsidRPr="0011153B" w:rsidRDefault="00F801BC" w:rsidP="00911E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>Podłoże</w:t>
      </w:r>
    </w:p>
    <w:p w14:paraId="45C3DA52" w14:textId="67A5C52B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żyzna pod nasadzenia musi pochodzić z zatwierdzonego źródła, posiadać wymagane atesty i posiadać aktualne badania laboratoryjne z Okręgowej Stacji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Chemiczno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– Rolniczej, które należy przedstawić do akceptacji inspektora ze strony Zamawiającego. Koszty analiz ponosi Wykonawca. Dokument (np. sprawozdanie) z badania z zaleceniami należy przedstawić przed wykonaniem sadzenia roślin oraz dołączyć do dokumentacji powykonawczej. Źródło pochodzenia gleby należy wskazać w oświadczeniu dołączonym do dokumentacji powykonawczej. </w:t>
      </w:r>
    </w:p>
    <w:p w14:paraId="059B557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analiza gleby powinna obejmować m.in.: wartość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pH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, potrzeby wapnowania, zawartość składników przyswajalnych gleby. Jeżeli analiza wykaże niepełną przydatność gleby, Wykonawca powinien na własny koszt poprawić jej jakość wg wskazań laboratorium lub wymienić w przypadku, gdy nie nadaje się do zastosowania. Zamawiający zastrzega sobie </w:t>
      </w:r>
    </w:p>
    <w:p w14:paraId="332B136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dostarczenia do analizy; </w:t>
      </w:r>
    </w:p>
    <w:p w14:paraId="1694D181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nie może być zasolona (zasolenie poniżej 1%), zanieczyszczona, posiadać nasion, korzeni i innej obcej materii, kamieni; </w:t>
      </w:r>
    </w:p>
    <w:p w14:paraId="66360F56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pH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gleby na trawniki 5,5 – 6,5; </w:t>
      </w:r>
    </w:p>
    <w:p w14:paraId="42F74F67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struktura gruzełkowata, zawartość substancji organicznych w suchej masie powyżej 4%, chłonność nie mniejsza niż 25%, </w:t>
      </w:r>
    </w:p>
    <w:p w14:paraId="2527FA24" w14:textId="638F546D" w:rsidR="00911EFE" w:rsidRPr="0011153B" w:rsidRDefault="00F801BC" w:rsidP="00911EFE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brak akceptacji Zamawiającego skutkować będzie koniecznością wymiany materiału </w:t>
      </w:r>
    </w:p>
    <w:p w14:paraId="24ADF13F" w14:textId="511170FA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 własny koszt. </w:t>
      </w:r>
    </w:p>
    <w:p w14:paraId="400CB4A9" w14:textId="77777777" w:rsidR="00F801BC" w:rsidRPr="0011153B" w:rsidRDefault="00F801BC" w:rsidP="00C06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1DC22357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Pielęgnacja: </w:t>
      </w:r>
    </w:p>
    <w:p w14:paraId="3BD28ADC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1) Nawożenie: </w:t>
      </w:r>
    </w:p>
    <w:p w14:paraId="1725F3FD" w14:textId="20627636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ramach zabiegów pielęgnacyjnych należy prowadzić skuteczne nawożenie nawozem wieloskładnikowym 3 x w sezonie lub nawozem o spowolnionym działaniu 3-4 miesięcznym raz z w sezonie. </w:t>
      </w:r>
    </w:p>
    <w:p w14:paraId="260DF120" w14:textId="77777777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lastRenderedPageBreak/>
        <w:t xml:space="preserve">Wykonawca zobowiązany jest do zgłaszania 4 dni wcześniej planowanego nawożenia celem przeprowadzenia kontroli przez zamawiającego. </w:t>
      </w:r>
    </w:p>
    <w:p w14:paraId="3BF44BD4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7F94705" w14:textId="1D32ABC4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2) Koszenie </w:t>
      </w:r>
    </w:p>
    <w:p w14:paraId="01264C1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trawników powinno być wykonywane przy użyciu sprzętu mechanicznego, dostosowanego do lokalnych warunków terenowych, </w:t>
      </w:r>
    </w:p>
    <w:p w14:paraId="35417D1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podkaszarki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spalinowe można stosować tylko w miejscach trudno dostępnych, gdzie niemożliwe jest użycie innego sprzętu </w:t>
      </w:r>
    </w:p>
    <w:p w14:paraId="2C69F0A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należy wykonać do wysokości trawy po skoszeniu 5 cm. </w:t>
      </w:r>
    </w:p>
    <w:p w14:paraId="7741BBD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Pokos należy bezzwłocznie wywozić i utylizować </w:t>
      </w:r>
    </w:p>
    <w:p w14:paraId="2FD15EF9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Technologia koszenia powinna zapewniać pełną ochronę istniejących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nasadzeń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drzew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i krzewów, elementów małej architektury, znaków drogowych itp. Koszenie trawników przy drzewach i krzewach należy prowadzić tak, aby nie uszkodzić roślin. W przypadku udowodnionego uszkodzenia roślin przez Wykonawcę, będzie on zobowiązany do wykonania w porozumieniu z Zamawiającym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nasadzeń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rekompensujących szkody. </w:t>
      </w:r>
    </w:p>
    <w:p w14:paraId="21DFAE69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D5390EC" w14:textId="1C025E13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3) Uzupełnianie darni </w:t>
      </w:r>
    </w:p>
    <w:p w14:paraId="79EB7A62" w14:textId="19C7A77B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okresie pielęgnacji wykonawca zobowiązany jest do naprawy zniszczonej darni (również </w:t>
      </w:r>
      <w:r w:rsidR="00CD3159"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wyniku wandalizmu) oraz dosiewania nasion traw w miejscach o słabszym zadarnieniu. </w:t>
      </w:r>
    </w:p>
    <w:p w14:paraId="59C2FAD6" w14:textId="1B70D9AD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Należy wówczas wyrównać uszkodzony teren, spulchnić wierzchnia warstwę i ponownie wysiać nasiona traw. </w:t>
      </w:r>
    </w:p>
    <w:p w14:paraId="17695587" w14:textId="0AC745A6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Dodatkowo wykonawca zobowiązany jest do przedstawienia raportu dot. stanu zieleni na dzień 31 maja i 30 września oraz na każde wezwanie Zamawiającego, jednak nie częściej niż raz w miesiącu. Raport obejmować musi informacje dotyczące stanu </w:t>
      </w:r>
      <w:proofErr w:type="spellStart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z uwzględnieniem ich żywotności (w szczególności wskazanie krzewów zamierających oraz martwych), uszkodzeń aparatu asymilacyjnego, pędów, stanu ściółki, oraz wszystkich innych informacji mogących mieć wpływ na stan </w:t>
      </w:r>
      <w:proofErr w:type="spellStart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oraz dokładną dokumentacje fotograficzną.</w:t>
      </w:r>
    </w:p>
    <w:p w14:paraId="6D2D0CF7" w14:textId="310A8536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Raport powinien zawierać również wykaz przeprowadzonych prac pielęgnacyjnych, w tym podlewania wraz z datą wykonania ww. czynności. </w:t>
      </w:r>
    </w:p>
    <w:p w14:paraId="74574927" w14:textId="51497982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Termin wymiany krzewów o obniżonej wartości lub martwych będzie każdorazowo ustalany </w:t>
      </w:r>
      <w:r w:rsidR="00CD3159"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z inspektorem Zamawiającego na postawie ww. raportów. </w:t>
      </w:r>
    </w:p>
    <w:p w14:paraId="7D7EBECE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</w:p>
    <w:p w14:paraId="3AD3F606" w14:textId="484F9A57" w:rsidR="005D0FEC" w:rsidRPr="0011153B" w:rsidRDefault="00F53E21" w:rsidP="004D7323">
      <w:pPr>
        <w:pStyle w:val="Kasia"/>
        <w:tabs>
          <w:tab w:val="clear" w:pos="284"/>
        </w:tabs>
        <w:jc w:val="left"/>
        <w:rPr>
          <w:rFonts w:asciiTheme="minorHAnsi" w:hAnsiTheme="minorHAnsi" w:cs="Open Sans"/>
          <w:b/>
          <w:bCs/>
          <w:sz w:val="20"/>
          <w:szCs w:val="20"/>
          <w:u w:val="single"/>
        </w:rPr>
      </w:pP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Podział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powierzchnie trawiast</w:t>
      </w: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ych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w inwestycjach</w:t>
      </w:r>
      <w:r w:rsidR="004D7323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</w:t>
      </w:r>
      <w:r w:rsidR="004D7323" w:rsidRPr="004D7323">
        <w:rPr>
          <w:rFonts w:asciiTheme="minorHAnsi" w:hAnsiTheme="minorHAnsi" w:cs="Open Sans"/>
          <w:sz w:val="20"/>
          <w:szCs w:val="20"/>
          <w:u w:val="single"/>
        </w:rPr>
        <w:t>(chyba, że dokumentacja projektowa mówi inaczej)</w:t>
      </w:r>
      <w:r w:rsidR="005D0FEC" w:rsidRPr="004D7323">
        <w:rPr>
          <w:rFonts w:asciiTheme="minorHAnsi" w:hAnsiTheme="minorHAnsi" w:cs="Open Sans"/>
          <w:sz w:val="20"/>
          <w:szCs w:val="20"/>
          <w:u w:val="single"/>
        </w:rPr>
        <w:t>:</w:t>
      </w:r>
    </w:p>
    <w:p w14:paraId="709229B4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Uporządkowanie terenu wraz z obsiewem:</w:t>
      </w:r>
    </w:p>
    <w:p w14:paraId="3256E351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Zakres prac wykonywany w ramach drobnych prac nie ingerujących w istniejąca zieleń.</w:t>
      </w:r>
    </w:p>
    <w:p w14:paraId="4A5B56E5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niewielki obszar np. 0,5 m wzdłuż chodnika, albo powierzchnia podzielona na małe kawałki tzw. „placki”</w:t>
      </w:r>
    </w:p>
    <w:p w14:paraId="2D215912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teren wokół podstaw oświetleniowych, pod zamontowanymi ławkami,</w:t>
      </w:r>
    </w:p>
    <w:p w14:paraId="7362E51F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niewielkie obszary gdzie obecnie teren jest silnie zdegradowany (udokumentowany zdjęciami). </w:t>
      </w:r>
    </w:p>
    <w:p w14:paraId="1972E248" w14:textId="77777777" w:rsidR="00427C69" w:rsidRPr="0011153B" w:rsidRDefault="00427C69" w:rsidP="00CD3159">
      <w:p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04FBCD92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Odtworzenie trawnika i „utrzymanie” do 1 koszenia</w:t>
      </w:r>
    </w:p>
    <w:p w14:paraId="4B0A14A2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Zwarte obszary zieleni w obrębie prowadzonej inwestycji o min pow. 100m2 każdy „kawałek” np. wzdłuż nawierzchni, </w:t>
      </w:r>
    </w:p>
    <w:p w14:paraId="5CC66656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zieleń towarzysząca pasom drogowym w niewielkim metrażu</w:t>
      </w:r>
    </w:p>
    <w:p w14:paraId="4250E921" w14:textId="77777777" w:rsidR="005D0FEC" w:rsidRPr="0011153B" w:rsidRDefault="005D0FEC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350C6271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Założenie trawnika z roczną pielęgnacją</w:t>
      </w:r>
    </w:p>
    <w:p w14:paraId="37295F85" w14:textId="03234D0D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Trawnik zakładane na obszarach terenów zieleni, (parki, zieleńce, skwery, jako zagospodarowanie całych, pasów drogowych</w:t>
      </w:r>
      <w:r w:rsidR="00914198"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lub placów</w:t>
      </w: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)</w:t>
      </w:r>
    </w:p>
    <w:p w14:paraId="49423C52" w14:textId="77777777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39E4CE3" w14:textId="5421EB3C" w:rsidR="005D0FEC" w:rsidRPr="0011153B" w:rsidRDefault="005D0FEC">
      <w:pPr>
        <w:rPr>
          <w:b/>
          <w:bCs/>
        </w:rPr>
      </w:pPr>
    </w:p>
    <w:p w14:paraId="03F2E750" w14:textId="77777777" w:rsidR="0020218B" w:rsidRPr="0011153B" w:rsidRDefault="0020218B">
      <w:pPr>
        <w:rPr>
          <w:b/>
          <w:bCs/>
        </w:rPr>
      </w:pPr>
    </w:p>
    <w:p w14:paraId="62CCA234" w14:textId="77777777" w:rsidR="0020218B" w:rsidRPr="0011153B" w:rsidRDefault="0020218B">
      <w:pPr>
        <w:rPr>
          <w:b/>
          <w:bCs/>
        </w:rPr>
      </w:pPr>
    </w:p>
    <w:p w14:paraId="106F0510" w14:textId="3B59919F" w:rsidR="00911EFE" w:rsidRPr="0011153B" w:rsidRDefault="00911EF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IX. SPECYFIKACJA ROBÓT – ZAKŁADANIE ŁĄKI KWIETNEJ</w:t>
      </w:r>
    </w:p>
    <w:p w14:paraId="38364186" w14:textId="77777777" w:rsidR="005F016E" w:rsidRPr="0011153B" w:rsidRDefault="005F016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lang w:eastAsia="pl-PL"/>
          <w14:ligatures w14:val="none"/>
        </w:rPr>
      </w:pPr>
    </w:p>
    <w:p w14:paraId="1FD51A7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Teren przewidziany pod wysiew łąki należy wykosić, oczyścić z dotychczasowej roślinności i jej pozostałości – kłączy czy korzeni oraz kamieni czy innych zanieczyszczeń. </w:t>
      </w:r>
    </w:p>
    <w:p w14:paraId="7CF03C01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02393A3" w14:textId="2CE0FCD1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wykonaniem siewu należy wykonać analizę gleby należy w akredytowanej jednostce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np. Okręgowej Stacji Chemiczno-Rolniczej oraz przedstawić zalecenia do przebadanej próbki gleby w stosunku do projektowanego zadarnienia.</w:t>
      </w:r>
    </w:p>
    <w:p w14:paraId="4CD57E0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E2DEC57" w14:textId="4FA94C4D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wysiewem nasion, należy uzupełnić podłoże zgodnie z zaleceniami z wyników badań,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a następnie wysiać na wyrównane podłoże.</w:t>
      </w:r>
    </w:p>
    <w:p w14:paraId="000AF094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0185E55" w14:textId="1CF50D46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Skład mieszkanki roślin łąkowych należy dostosować do siedliska i uzgodnić z Zarządcą terenu. </w:t>
      </w:r>
    </w:p>
    <w:p w14:paraId="1903178C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7D714969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Nasiona przed wysiewem należy wymieszać, aby mieszanka została wysiana równomiernie na całej powierzchni. Do mieszanki nasion należy dodać „nośnik” np. wermikulit czy piasek w proporcji min. 1l wypełniacza na 100 g mieszanki nasion w celu zwiększenia objętości materiału siewnego i ułatwienia równomiernego wysiewu nasion. Nasiona należy wysiewać powierzchniowo, bez przysypywania ich ziemią. </w:t>
      </w:r>
    </w:p>
    <w:p w14:paraId="60896B8F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1AB28BC7" w14:textId="4E4FA568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Po wysiewie teren łąki kwietnej należy zwałować, aby zapewnić nasionom dobry kontakt z podłożem. Wysiew nasion w miarę możliwości zaleca się zaplanować w czasie poprzedzającym deszcz. </w:t>
      </w:r>
    </w:p>
    <w:p w14:paraId="548AD4D5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</w:p>
    <w:p w14:paraId="14B26A26" w14:textId="060DA54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lang w:eastAsia="ar-SA"/>
          <w14:ligatures w14:val="none"/>
        </w:rPr>
        <w:t>Pielęgnacja:</w:t>
      </w:r>
    </w:p>
    <w:p w14:paraId="49C64196" w14:textId="0F4B97E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Łąkę kwietną należy objąć roczną pielęgnacją polegającą na usuwaniu roślin niepożądanych poprzez pielenie lub koszenie. W ramach rocznej pielęgnacji, pierwsze koszenie należy wykonać wczesną wiosną, drugie koszenie po przekwitnięciu kwiatów i osypaniu się nasion (czerwiec/lipiec). Koszenie należy wykonywać wysoko 10 cm nad ziemią. W przypadku ubytków  darni łąki kwietnej, należy wykonać dosiewki w okresie wiosennym. </w:t>
      </w:r>
    </w:p>
    <w:p w14:paraId="0FA7F6A0" w14:textId="2D57BF7B" w:rsidR="005F016E" w:rsidRPr="0011153B" w:rsidRDefault="005F016E">
      <w:pPr>
        <w:rPr>
          <w:b/>
          <w:bCs/>
        </w:rPr>
      </w:pPr>
      <w:r w:rsidRPr="0011153B">
        <w:rPr>
          <w:b/>
          <w:bCs/>
        </w:rPr>
        <w:br w:type="page"/>
      </w:r>
    </w:p>
    <w:p w14:paraId="287BDF64" w14:textId="3EB5C968" w:rsidR="00F801BC" w:rsidRPr="0011153B" w:rsidRDefault="006A4730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</w:t>
      </w:r>
      <w:r w:rsidR="00C0608A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 xml:space="preserve">. WYMAGANIA DLA ZIEMI URODZAJNEJ </w:t>
      </w:r>
    </w:p>
    <w:p w14:paraId="6E7FDB30" w14:textId="77777777" w:rsidR="0020218B" w:rsidRPr="0011153B" w:rsidRDefault="0020218B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30A8BD06" w14:textId="41582B3F" w:rsidR="00F801BC" w:rsidRPr="0011153B" w:rsidRDefault="00F801BC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Ziemia urodzajna, w zależności od miejsca pozyskania, powinna posiadać następujące charakterystyki: </w:t>
      </w:r>
    </w:p>
    <w:p w14:paraId="546855B0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Rodzima ziemia urodzajna - powinna być zdjęta przed rozpoczęciem robót budowlanych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i zmagazynowana w pryzmach nie przekraczających 2 m wysokości. W przypadku wykorzystania ziemi rodzimej do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, należy wykonać analizę gleby w celu oceny jej przydatności wraz z określeniem zaleceń nawozowych. W przypadku nie spełniania optymalnych parametrów, ziemię rodzimą należy wzbogacić zgodnie z zalecaniami.  </w:t>
      </w:r>
    </w:p>
    <w:p w14:paraId="41AC17DB" w14:textId="77777777" w:rsidR="00F801BC" w:rsidRPr="0011153B" w:rsidRDefault="00F801BC" w:rsidP="00F801B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cs="Times New Roman"/>
          <w:color w:val="000000"/>
          <w:kern w:val="0"/>
          <w:sz w:val="21"/>
          <w:szCs w:val="21"/>
        </w:rPr>
      </w:pPr>
      <w:r w:rsidRPr="0011153B">
        <w:rPr>
          <w:rFonts w:eastAsia="Times New Roman"/>
          <w:sz w:val="21"/>
          <w:szCs w:val="21"/>
          <w:lang w:eastAsia="pl-PL"/>
        </w:rPr>
        <w:t>Ziemia urodzajna dostarczona na plac budowy powinna być u</w:t>
      </w:r>
      <w:r w:rsidRPr="0011153B">
        <w:rPr>
          <w:rFonts w:cs="Times New Roman"/>
          <w:color w:val="000000"/>
          <w:kern w:val="0"/>
          <w:sz w:val="21"/>
          <w:szCs w:val="21"/>
        </w:rPr>
        <w:t xml:space="preserve">zyskana z rozkładu materiału organicznego (frakcja organiczna 7 %) o kontrolowanej i oznaczonej zawartości próchnicy (min. 3%); ziemia o strukturze gruzełkowatej, zasobna w składniki pokarmowe, posiadająca dużą pojemność wodno-powietrzną; ziemia nie może być zagruzowana, przerośnięta korzeniami, zasolona lub zanieczyszczona chemicznie. </w:t>
      </w:r>
    </w:p>
    <w:p w14:paraId="021BFB03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Parametry fizyczne i chemiczne charakteryzujące ziemię urodzajną przewidzianą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do zastosowania, ukształtowane powinny być na następującym poziomie: </w:t>
      </w:r>
    </w:p>
    <w:p w14:paraId="06795C6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pH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–w zależności od preferencji roślin w granicach 5 - 7.2</w:t>
      </w:r>
    </w:p>
    <w:p w14:paraId="78DA019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zasolenie - poniżej 1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gNaCl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/dm3</w:t>
      </w:r>
    </w:p>
    <w:p w14:paraId="5E7B83C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azotu N-NO3 - od 60 -120 mg/ dm3</w:t>
      </w:r>
    </w:p>
    <w:p w14:paraId="437ACE3E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fosforu P - od 40 - 80 mg/ dm3</w:t>
      </w:r>
    </w:p>
    <w:p w14:paraId="59470AC5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potasu K - od 150 - 250 mg/dm3</w:t>
      </w:r>
    </w:p>
    <w:p w14:paraId="1575172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zawartość wapnia Ca - od 1000 - 2000 mg/dm3 – zbyt dużo Ca podnosi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pH</w:t>
      </w:r>
      <w:proofErr w:type="spellEnd"/>
    </w:p>
    <w:p w14:paraId="48055EF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magnez Mg - od 50 - 100 mg/ dm3</w:t>
      </w:r>
    </w:p>
    <w:p w14:paraId="111863D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426" w:firstLine="0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chlorki Cl - w glebie dla roślin powinno być poniżej 100 mg/ dm3</w:t>
      </w:r>
    </w:p>
    <w:p w14:paraId="6FBA5D6E" w14:textId="77777777" w:rsidR="00F801BC" w:rsidRPr="0011153B" w:rsidRDefault="00F801BC" w:rsidP="00F801BC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/>
          <w:sz w:val="21"/>
          <w:szCs w:val="21"/>
          <w:lang w:eastAsia="pl-PL"/>
        </w:rPr>
        <w:t>Ziemia wykorzystana do zakładania zieleni nie może być zagruzowana, przerośnięta korzeniami, zasolona lub zanieczyszczona chemicznie.</w:t>
      </w:r>
    </w:p>
    <w:p w14:paraId="5B9F459D" w14:textId="77777777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Uwaga! </w:t>
      </w:r>
    </w:p>
    <w:p w14:paraId="083E6D3B" w14:textId="475F2D80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Przed rozpoczęciem prac należy potwierdzić jakość gleby rodzimej ziemi urodzajnej oraz partii dostarczanych na plac budowy. Analizę gleby należy wykonać w akredytowanej jednostce np. Okręgowej Stacji Chemiczno-Rolniczej oraz przedstawić zalecenia nawozowe do przebadanej próbki gleby w stosunku do projektowanych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nasadzeń</w:t>
      </w:r>
      <w:proofErr w:type="spellEnd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 ozdobnych oraz projektowanego zadarnienia.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Calibri" w:cs="Times New Roman"/>
          <w:b/>
          <w:bCs/>
          <w:kern w:val="0"/>
          <w:sz w:val="21"/>
          <w:szCs w:val="21"/>
          <w14:ligatures w14:val="none"/>
        </w:rPr>
        <w:t>Wyniki badań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należy przedstawić do akceptacji inspektora ze strony Zamawiającego.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Brak akceptacji Zamawiającego lub dostarczenie gleby </w:t>
      </w:r>
      <w:r w:rsidR="00451628"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o parametrach niezgodnych z przedstawionymi wynikami skutkować będzie koniecznością wymiany materiału na własny Wykonawcy. </w:t>
      </w:r>
    </w:p>
    <w:p w14:paraId="5DF13810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57810867" w14:textId="6A379482" w:rsidR="00F801BC" w:rsidRPr="0011153B" w:rsidRDefault="00451628" w:rsidP="00F801BC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X</w:t>
      </w:r>
      <w:r w:rsidR="00C0608A" w:rsidRPr="0011153B">
        <w:rPr>
          <w:b/>
          <w:bCs/>
          <w:sz w:val="28"/>
          <w:szCs w:val="28"/>
        </w:rPr>
        <w:t>. PRZEKAZANIE DREWNA Z WYCINEK</w:t>
      </w:r>
    </w:p>
    <w:p w14:paraId="0C2C3DB3" w14:textId="62147F29" w:rsidR="00F801BC" w:rsidRPr="0011153B" w:rsidRDefault="00F801BC" w:rsidP="00CD3159">
      <w:pPr>
        <w:spacing w:after="0" w:line="240" w:lineRule="auto"/>
        <w:jc w:val="both"/>
      </w:pPr>
      <w:r w:rsidRPr="0011153B">
        <w:t xml:space="preserve">Drewno należy przetransportować na składnicę Gdańskiego Zarządu Dróg i Zieleni w Gdańsku </w:t>
      </w:r>
      <w:r w:rsidR="00451628" w:rsidRPr="0011153B">
        <w:br/>
      </w:r>
      <w:r w:rsidRPr="0011153B">
        <w:t xml:space="preserve">i winno być wyrobione zgodnie z PN na surowiec drzewny według klasyfikacji jakościowo – wymiarowej: </w:t>
      </w:r>
    </w:p>
    <w:p w14:paraId="1847AD2F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PN-92/D-02002 „Surowiec drzewny. Podział, terminologia i symbole”</w:t>
      </w:r>
    </w:p>
    <w:p w14:paraId="10CB9D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PN-92/D-95000 „Surowiec drzewny. Podział, obliczanie miąższości i cechowanie”</w:t>
      </w:r>
    </w:p>
    <w:p w14:paraId="6E67C3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-PN-92/D-95017 „Surowiec drzewny. Drewno wielkowymiarowe iglaste”</w:t>
      </w:r>
    </w:p>
    <w:p w14:paraId="1DC5BAD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PN-92/D-95008 „Surowiec drzewny. Drewno wielkowymiarowe liściaste”</w:t>
      </w:r>
    </w:p>
    <w:p w14:paraId="459D69A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PN-91/D-95018 „Surowiec drzewny. Drewno średniowymiarowe”</w:t>
      </w:r>
    </w:p>
    <w:p w14:paraId="42EAF134" w14:textId="77777777" w:rsidR="00F801BC" w:rsidRPr="0011153B" w:rsidRDefault="00F801BC" w:rsidP="00CD3159">
      <w:pPr>
        <w:spacing w:after="0" w:line="240" w:lineRule="auto"/>
        <w:jc w:val="both"/>
      </w:pPr>
      <w:r w:rsidRPr="0011153B">
        <w:t>Wałki drewna o średnicy do 7 cm w korze oraz karpy i gałęzie należy zutylizować we własnym zakresie.</w:t>
      </w:r>
    </w:p>
    <w:p w14:paraId="4A3420F2" w14:textId="77777777" w:rsidR="00F801BC" w:rsidRPr="0011153B" w:rsidRDefault="00F801BC" w:rsidP="00CD3159">
      <w:pPr>
        <w:spacing w:after="0" w:line="240" w:lineRule="auto"/>
        <w:jc w:val="both"/>
      </w:pPr>
      <w:r w:rsidRPr="0011153B">
        <w:t xml:space="preserve">Pozyskane drewno na składnicy, powinno być ułożone na legarach w miarowe stosy bądź mygły </w:t>
      </w:r>
      <w:r w:rsidRPr="0011153B">
        <w:br/>
        <w:t xml:space="preserve">w rozbiciu na sortymenty i gatunki, a następnie przekazane do </w:t>
      </w:r>
      <w:proofErr w:type="spellStart"/>
      <w:r w:rsidRPr="0011153B">
        <w:t>GZDiZ</w:t>
      </w:r>
      <w:proofErr w:type="spellEnd"/>
      <w:r w:rsidRPr="0011153B">
        <w:t xml:space="preserve"> protokołem zdawczo-odbiorczym. </w:t>
      </w:r>
    </w:p>
    <w:p w14:paraId="4CE0C193" w14:textId="44765720" w:rsidR="00F801BC" w:rsidRPr="0011153B" w:rsidRDefault="00F801BC" w:rsidP="00CD3159">
      <w:pPr>
        <w:spacing w:after="0" w:line="240" w:lineRule="auto"/>
        <w:jc w:val="both"/>
      </w:pPr>
      <w:r w:rsidRPr="0011153B">
        <w:t xml:space="preserve">Dokładne miejsce składowania drewna </w:t>
      </w:r>
      <w:r w:rsidR="00682B1A" w:rsidRPr="0011153B">
        <w:t>do</w:t>
      </w:r>
      <w:r w:rsidRPr="0011153B">
        <w:t xml:space="preserve"> odbioru dokona upoważniony pracownik </w:t>
      </w:r>
      <w:proofErr w:type="spellStart"/>
      <w:r w:rsidRPr="0011153B">
        <w:t>GZDiZ</w:t>
      </w:r>
      <w:proofErr w:type="spellEnd"/>
      <w:r w:rsidRPr="0011153B">
        <w:t xml:space="preserve"> po wcześniejszym zgłoszeniu przez </w:t>
      </w:r>
      <w:r w:rsidR="00682B1A" w:rsidRPr="0011153B">
        <w:t>Wykonawcę</w:t>
      </w:r>
      <w:r w:rsidRPr="0011153B">
        <w:t xml:space="preserve"> zamiaru przetransportowania i składowania drewna oraz gotowości i jego przekazania. </w:t>
      </w:r>
    </w:p>
    <w:p w14:paraId="1855D975" w14:textId="484EA51D" w:rsidR="00682B1A" w:rsidRPr="0011153B" w:rsidRDefault="00682B1A" w:rsidP="00CD3159">
      <w:pPr>
        <w:spacing w:after="0" w:line="240" w:lineRule="auto"/>
        <w:jc w:val="both"/>
      </w:pPr>
      <w:r w:rsidRPr="0011153B">
        <w:t xml:space="preserve">Kopię protokołu z przekazania drewna należy przedstawić Zamawiającemu. </w:t>
      </w:r>
    </w:p>
    <w:p w14:paraId="656F0030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center"/>
        <w:textAlignment w:val="baseline"/>
        <w:rPr>
          <w:b/>
          <w:bCs/>
        </w:rPr>
      </w:pPr>
    </w:p>
    <w:p w14:paraId="6E671ED5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0C131776" w14:textId="7F0C04E5" w:rsidR="00682B1A" w:rsidRPr="008E1B44" w:rsidRDefault="00B2662E" w:rsidP="008E1B44">
      <w:pPr>
        <w:pStyle w:val="Akapitzlist"/>
        <w:spacing w:after="0" w:line="240" w:lineRule="auto"/>
        <w:jc w:val="center"/>
        <w:textAlignment w:val="baseline"/>
        <w:rPr>
          <w:b/>
          <w:bCs/>
          <w:sz w:val="12"/>
          <w:szCs w:val="12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 xml:space="preserve">XI. </w:t>
      </w:r>
      <w:r w:rsidR="006828EC" w:rsidRPr="0011153B">
        <w:rPr>
          <w:b/>
          <w:bCs/>
          <w:sz w:val="28"/>
          <w:szCs w:val="28"/>
          <w:u w:val="single"/>
        </w:rPr>
        <w:t>NADZÓR PRZYRODNICZY</w:t>
      </w:r>
    </w:p>
    <w:p w14:paraId="5E674227" w14:textId="77777777" w:rsidR="006828EC" w:rsidRPr="0011153B" w:rsidRDefault="006828EC" w:rsidP="006828EC">
      <w:pPr>
        <w:pStyle w:val="Akapitzlist"/>
        <w:spacing w:after="0" w:line="240" w:lineRule="auto"/>
        <w:jc w:val="center"/>
        <w:textAlignment w:val="baseline"/>
        <w:rPr>
          <w:b/>
          <w:bCs/>
          <w:sz w:val="4"/>
          <w:szCs w:val="4"/>
          <w:u w:val="single"/>
        </w:rPr>
      </w:pPr>
    </w:p>
    <w:p w14:paraId="3A61AB69" w14:textId="497AB9F9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Wykonawca zobowiązany jest zapewnić nadzór przyrodniczy przez cały okres realizacji robót do dnia </w:t>
      </w:r>
      <w:bookmarkStart w:id="32" w:name="_Hlk166759678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wydania przez Zamawiającego Świadectwa Przejęcia Przedmiotu Umowy</w:t>
      </w:r>
      <w:bookmarkEnd w:id="32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 (z zastrzeżeniem, o którym mowa w lit. k), a koszty z tym związane uwzględnić w wynagrodzeniu ryczałtowym.</w:t>
      </w:r>
    </w:p>
    <w:p w14:paraId="4FF99B6F" w14:textId="77777777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Obowiązkiem Wykonawcy w ramach nadzoru przyrodniczego jest w szczególności:</w:t>
      </w:r>
    </w:p>
    <w:p w14:paraId="35CCC552" w14:textId="34D3A018" w:rsidR="006828EC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bookmarkStart w:id="33" w:name="_Hlk192495391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przed rozpoczęciem robót budowlanych </w:t>
      </w:r>
      <w:r w:rsidR="00412765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zinwentaryzowanie</w:t>
      </w:r>
      <w:r w:rsidR="00412765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na terenie realizacji inwestycji </w:t>
      </w:r>
      <w:r w:rsid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i obszarze oddziaływania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stanowisk, siedlisk, szlaków migracji, miejsc rozmnażania lub czasowego przebywania gatunków, które są zagrożone bądź też mogą zostać zniszczone w trakcie realizacji zadania, gatunków objętych ochroną oraz rzadkich (raport wstępny);</w:t>
      </w:r>
    </w:p>
    <w:bookmarkEnd w:id="33"/>
    <w:p w14:paraId="49E1A671" w14:textId="1C4A2A3C" w:rsidR="00C05C78" w:rsidRPr="008E1B44" w:rsidRDefault="00EE12F1" w:rsidP="00D870A2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Wynik</w:t>
      </w:r>
      <w:r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i raportu </w:t>
      </w:r>
      <w:r w:rsidRP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powinny odnosić się do roślin, grzybów i zwierząt (w tym wszystkich gromad kręgowców)</w:t>
      </w:r>
      <w:r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ze szczególnym uwzględnieniem gatunków chronionych i powinien uwzględniać m.in.:</w:t>
      </w:r>
      <w:r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ocenę wpływu realizacji inwestycji na zinwentaryzowane </w:t>
      </w:r>
      <w:r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raporcie wstępnym 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środowisko przyrodnicze;</w:t>
      </w:r>
      <w:r w:rsidR="00C05C78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informacj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ę</w:t>
      </w:r>
      <w:r w:rsidR="00C05C78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o konieczn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ym</w:t>
      </w:r>
      <w:r w:rsidR="00C05C78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zakresie </w:t>
      </w:r>
      <w:r w:rsidR="00C05C78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uzyskania decyzji derogacyjnych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 informację o</w:t>
      </w:r>
      <w:r w:rsidR="00C05C78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ewentualnej </w:t>
      </w:r>
      <w:r w:rsidR="00D870A2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konieczności wstrzymania prac do czasu uzyskania </w:t>
      </w:r>
      <w:r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prawomocnych </w:t>
      </w:r>
      <w:r w:rsidR="00D870A2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decyzji derogacyjnych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lub</w:t>
      </w:r>
      <w:r w:rsidR="00BF221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="00D870A2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możliwoś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ci</w:t>
      </w:r>
      <w:r w:rsidR="00D870A2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etapowania</w:t>
      </w:r>
      <w:r w:rsidR="00BF221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robót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  <w:r w:rsidR="00BF221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propozycję </w:t>
      </w:r>
      <w:r w:rsidR="00BF221F" w:rsidRPr="00BF221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działań ochronnych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, propozycję harmonogramu poszczególnych prac uwzględniając m.in. okresy lęgowe, migracyjne i inne uwarunkowania przyrodnicze;</w:t>
      </w:r>
      <w:r w:rsidR="00D870A2" w:rsidRPr="008E1B4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="00C05C78" w:rsidRPr="008E1B4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</w:p>
    <w:p w14:paraId="0BBAA605" w14:textId="73C6872D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przypadku stwierdzenia gatunków chronionych w obrębie i w obszarze oddziaływania prowadzonych prac, dla których Zamawiający nie </w:t>
      </w:r>
      <w:r w:rsidR="00DD5B1E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uzyskał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stosownych odstępstw od zakazów, należy </w:t>
      </w:r>
      <w:r w:rsidR="001F661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przygotować komplet materiałów do </w:t>
      </w:r>
      <w:r w:rsidR="001F661E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uzyska</w:t>
      </w:r>
      <w:r w:rsidR="001F661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nia</w:t>
      </w:r>
      <w:r w:rsidR="001F661E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zezwolenia od właściwych organów </w:t>
      </w:r>
      <w:r w:rsidR="008E1B4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zakresie koniecznych czynności wskazanych przez nadzór przyrodniczy w odniesieniu do planowanych robót</w:t>
      </w:r>
      <w:r w:rsid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uzgodnieniu z </w:t>
      </w:r>
      <w:proofErr w:type="spellStart"/>
      <w:r w:rsid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Zamawiajacym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4C43939B" w14:textId="68B8359D" w:rsidR="006828EC" w:rsidRPr="008E1B44" w:rsidRDefault="006828EC" w:rsidP="008E1B44">
      <w:pPr>
        <w:pStyle w:val="Akapitzlist"/>
        <w:numPr>
          <w:ilvl w:val="0"/>
          <w:numId w:val="31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kontrola realizacji zaleceń ochronnych, </w:t>
      </w:r>
      <w:r w:rsidRPr="008E1B4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konieczności ich stosowania</w:t>
      </w:r>
      <w:r w:rsidRPr="008E1B44">
        <w:rPr>
          <w:sz w:val="21"/>
          <w:szCs w:val="21"/>
        </w:rPr>
        <w:t xml:space="preserve"> </w:t>
      </w:r>
      <w:r w:rsidRPr="008E1B44">
        <w:rPr>
          <w:rFonts w:eastAsia="Times New Roman" w:cs="Open Sans"/>
          <w:sz w:val="21"/>
          <w:szCs w:val="21"/>
          <w:lang w:eastAsia="pl-PL"/>
        </w:rPr>
        <w:t>w tym m.in. nadzór nad ewentualnym przenoszeniem gatunków chronionych z terenu realizowanego zadania</w:t>
      </w:r>
      <w:r w:rsidRPr="008E1B4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57827334" w14:textId="6F38B9C4" w:rsidR="006828EC" w:rsidRPr="0011153B" w:rsidRDefault="00DD5B1E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dojazdy</w:t>
      </w:r>
      <w:r w:rsidR="006828EC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 pobyty na placu budowy w czasie niezbędnym do prawidłowego sprawowania nadzoru; </w:t>
      </w:r>
    </w:p>
    <w:p w14:paraId="428A802F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udzielanie wszelkich wyjaśnień, opinii, stanowisk w zakresie i formie wskazanej przez Zamawiającego;</w:t>
      </w:r>
    </w:p>
    <w:p w14:paraId="5664734C" w14:textId="0CB0652D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informowanie Zamawiającego o potrzebie wstrzymania prac w związku z nieprzestrzeganiem przez Wykonawcę wskazań ochronnych wynikających z obowiązujących przepisów lub wydanych na ich podstawie rozstrzygnięć właściwych władz;</w:t>
      </w:r>
    </w:p>
    <w:p w14:paraId="66A81DD9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osoba pełniąca nadzór przyrodniczy nie jest upoważniona do wprowadzania żadnych zmian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zakresie realizacji inwestycji;</w:t>
      </w:r>
    </w:p>
    <w:p w14:paraId="5A8DF59B" w14:textId="583EB785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reprezentowanie Zamawiającego w zakresie dotyczącym realizacji nadzoru przyrodniczego przed organami administracji, w szczególności przed Regionalnym Dyrektorem Ochrony Środowiska,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tym sporządzania i złożenia sprawozdań z wykonania decyzji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dministracyjnych; </w:t>
      </w:r>
    </w:p>
    <w:p w14:paraId="13142B1B" w14:textId="7E7D7E7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przekazywanie Zamawiającemu raportów okresowych z przeprowadzonego nadzoru przyrodniczego w trakcie prowadzonych prac budowlanych; </w:t>
      </w:r>
      <w:bookmarkStart w:id="34" w:name="_Hlk166760737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na podstawie  ustaleń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z raportu wstępnego należy uzgodnić z Zamawiającym potrzebę i częstotliwość </w:t>
      </w:r>
      <w:r w:rsidR="00DD5B1E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raportów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okresowych, przy czym Zamawiający nie będzie wymagał składania raportów okresowych częściej niż co miesiąc</w:t>
      </w:r>
      <w:bookmarkEnd w:id="34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07C65E96" w14:textId="129C34F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sporządzenie i dostarczenie Zamawiającemu w ciągu 30  dni od dnia wydania przez Zamawiającego Świadectwa Przejęcia Przedmiotu Umowy,</w:t>
      </w:r>
      <w:r w:rsidRPr="0011153B" w:rsidDel="00A937B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raportu końcowego z przeprowadzonego nadzoru przyrodniczego.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stwierdzenia do dnia wystawienia przez Zamawiającego Świadectwa Przejęcia Przedmiotu Umowy wad, których usunięcie wymaga pełnienia nadzoru przyrodniczego, raport końcowy zostanie sporządzony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 dostarczony w ciągu 30 dni od dnia protokolarnego potwierdzenia przez Zamawiającego usunięcia ww. wad;</w:t>
      </w:r>
    </w:p>
    <w:p w14:paraId="602767AC" w14:textId="4F8E8066" w:rsidR="006828EC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raporty z nadzorów przyrodniczych należy przekazywać Zamawiającemu w 2 egz. w wersji papierowej i w wersji elektronicznej na płycie CD</w:t>
      </w:r>
      <w:r w:rsidR="004D7323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71C6CC3F" w14:textId="77777777" w:rsidR="004D7323" w:rsidRPr="004D7323" w:rsidRDefault="004D7323" w:rsidP="004D7323">
      <w:pPr>
        <w:pStyle w:val="Akapitzlist"/>
        <w:numPr>
          <w:ilvl w:val="0"/>
          <w:numId w:val="31"/>
        </w:numPr>
        <w:ind w:left="284" w:hanging="426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4D7323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realizacja innych czynności wskazanych przez nadzór przyrodniczy.</w:t>
      </w:r>
    </w:p>
    <w:p w14:paraId="4F655F60" w14:textId="77777777" w:rsidR="004D7323" w:rsidRPr="0011153B" w:rsidRDefault="004D7323" w:rsidP="004D7323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62C120C0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6125BD7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3EEA4902" w14:textId="77777777" w:rsidR="006828EC" w:rsidRPr="0011153B" w:rsidRDefault="006828EC" w:rsidP="008E1B44">
      <w:pPr>
        <w:pStyle w:val="Akapitzlist"/>
        <w:shd w:val="clear" w:color="auto" w:fill="FFFFFF"/>
        <w:spacing w:after="0" w:line="240" w:lineRule="auto"/>
        <w:ind w:left="284" w:hanging="284"/>
        <w:textAlignment w:val="baseline"/>
        <w:rPr>
          <w:b/>
          <w:bCs/>
        </w:rPr>
      </w:pPr>
    </w:p>
    <w:p w14:paraId="2F0D8DFE" w14:textId="2199062B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t>X</w:t>
      </w:r>
      <w:r w:rsidR="00451628" w:rsidRPr="0011153B">
        <w:rPr>
          <w:b/>
          <w:bCs/>
          <w:sz w:val="28"/>
          <w:szCs w:val="28"/>
          <w:u w:val="single"/>
        </w:rPr>
        <w:t>I</w:t>
      </w:r>
      <w:r w:rsidR="006A4730" w:rsidRPr="0011153B">
        <w:rPr>
          <w:b/>
          <w:bCs/>
          <w:sz w:val="28"/>
          <w:szCs w:val="28"/>
          <w:u w:val="single"/>
        </w:rPr>
        <w:t>I</w:t>
      </w:r>
      <w:r w:rsidRPr="0011153B">
        <w:rPr>
          <w:b/>
          <w:bCs/>
          <w:sz w:val="28"/>
          <w:szCs w:val="28"/>
          <w:u w:val="single"/>
        </w:rPr>
        <w:t>. NADZÓR W ZAKRESIE OCHRONY ZIELENI</w:t>
      </w:r>
    </w:p>
    <w:p w14:paraId="360D242A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0"/>
        <w:jc w:val="center"/>
        <w:textAlignment w:val="baseline"/>
        <w:rPr>
          <w:b/>
          <w:bCs/>
          <w:u w:val="single"/>
        </w:rPr>
      </w:pPr>
    </w:p>
    <w:p w14:paraId="5D2CF071" w14:textId="3CE97EE7" w:rsidR="00843CA0" w:rsidRPr="0011153B" w:rsidRDefault="00843CA0" w:rsidP="0065711F">
      <w:pPr>
        <w:pStyle w:val="Akapitzlist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cs="Open Sans"/>
          <w:b/>
          <w:bCs/>
          <w:sz w:val="21"/>
          <w:szCs w:val="21"/>
        </w:rPr>
      </w:pPr>
      <w:r w:rsidRPr="0011153B">
        <w:rPr>
          <w:rFonts w:cs="Open Sans"/>
          <w:b/>
          <w:bCs/>
          <w:sz w:val="21"/>
          <w:szCs w:val="21"/>
        </w:rPr>
        <w:t xml:space="preserve">Wykonawca zapewni nadzór w zakresie ochrony zieleni przez cały okres realizacji robót do dnia wydania przez Zamawiającego Świadectwa Przejęcia Przedmiotu Umowy, </w:t>
      </w:r>
      <w:r w:rsidR="0065711F" w:rsidRPr="0011153B">
        <w:rPr>
          <w:rFonts w:cs="Open Sans"/>
          <w:b/>
          <w:bCs/>
          <w:sz w:val="21"/>
          <w:szCs w:val="21"/>
        </w:rPr>
        <w:br/>
      </w:r>
      <w:r w:rsidRPr="0011153B">
        <w:rPr>
          <w:rFonts w:cs="Open Sans"/>
          <w:b/>
          <w:bCs/>
          <w:sz w:val="21"/>
          <w:szCs w:val="21"/>
        </w:rPr>
        <w:t>a koszty z tym związane uwzględni w wynagrodzeniu ryczałtowym.</w:t>
      </w:r>
    </w:p>
    <w:p w14:paraId="55FBA45B" w14:textId="4B4CA4AE" w:rsidR="0065711F" w:rsidRPr="0011153B" w:rsidRDefault="0065711F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Kompetencje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 obowiązki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inspektora nadzoru w zakresie ochrony zieleni, zakres monitoringu stanu zdrowotnego roślin oraz zakres kontroli skuteczności ochrony zieleni 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zgodnie ze standardami określonymi w zarządzeniu Nr 279/25 Prezydenta Miasta Gdańska z dnia 14 lutego 2025r. w sprawie „Gdańskiej Karty dla Drzew”</w:t>
      </w:r>
      <w:r w:rsidR="004D7323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 xml:space="preserve"> </w:t>
      </w:r>
      <w:r w:rsidR="004D7323" w:rsidRPr="004D7323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(z późniejszymi zmianami</w:t>
      </w:r>
      <w:r w:rsidR="004D7323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)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.</w:t>
      </w:r>
    </w:p>
    <w:p w14:paraId="2B6E7127" w14:textId="376D6661" w:rsidR="001F1740" w:rsidRPr="0011153B" w:rsidRDefault="00B20182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Dział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nia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nadzoru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zakresie ochrony zieleni dokumentowan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e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będ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ą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formie dziennika nadzoru dendrologicznego,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który będzie zawierał wyniki poszczególnych czynności prowadzonych przez nadzór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wraz z dokumentacją fotograficzną. </w:t>
      </w:r>
    </w:p>
    <w:p w14:paraId="7E0AAF4E" w14:textId="1A12DEFF" w:rsidR="0065711F" w:rsidRPr="0011153B" w:rsidRDefault="001F1740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Przed odbiorem końcowym zostanie dostarczona Zamawiającemu 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podpisana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kopia dziennika nadzoru formie papierowej w 2 egzemplarzach oraz w wersji elektronicznej.</w:t>
      </w:r>
    </w:p>
    <w:p w14:paraId="0B1DCF7B" w14:textId="25286188" w:rsidR="0065711F" w:rsidRPr="0011153B" w:rsidRDefault="00B20182" w:rsidP="00B20182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cs="Open Sans"/>
          <w:sz w:val="21"/>
          <w:szCs w:val="21"/>
        </w:rPr>
        <w:t xml:space="preserve">Bieżące </w:t>
      </w:r>
      <w:r w:rsidR="00DD5B1E" w:rsidRPr="0011153B">
        <w:rPr>
          <w:rFonts w:cs="Open Sans"/>
          <w:sz w:val="21"/>
          <w:szCs w:val="21"/>
        </w:rPr>
        <w:t>działania</w:t>
      </w:r>
      <w:r w:rsidRPr="0011153B">
        <w:rPr>
          <w:rFonts w:cs="Open Sans"/>
          <w:sz w:val="21"/>
          <w:szCs w:val="21"/>
        </w:rPr>
        <w:t xml:space="preserve"> nadzoru (w formie notatek służbowych, raportów) 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należy przekazywać Zamawiającemu w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wersji elektronicznej na adres e-mail Zamawiającego. Należy uzgodnić z Zamawiającym potrzebę i częstotliwość ich przekazywania, przy czym Zamawiający nie będzie wymagał ich składania częściej niż raz w tygodniu w trakcie prowadzenia robót budowlanych.</w:t>
      </w:r>
      <w:r w:rsidR="004D7323" w:rsidRPr="004D7323">
        <w:t xml:space="preserve"> </w:t>
      </w:r>
      <w:r w:rsidR="004D7323" w:rsidRPr="004D7323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Wykonawca zrealizuje czynności wskazane przez nadzór </w:t>
      </w:r>
      <w:r w:rsid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="004D7323" w:rsidRPr="004D7323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zakresie ochrony zieleni.</w:t>
      </w:r>
    </w:p>
    <w:p w14:paraId="133F0301" w14:textId="77777777" w:rsidR="00CD3159" w:rsidRPr="0011153B" w:rsidRDefault="00CD3159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4A3F18B9" w14:textId="77777777" w:rsidR="001F1740" w:rsidRPr="0065711F" w:rsidRDefault="001F1740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val="cs-CZ" w:eastAsia="pl-PL"/>
          <w14:ligatures w14:val="none"/>
        </w:rPr>
      </w:pPr>
    </w:p>
    <w:sectPr w:rsidR="001F1740" w:rsidRPr="0065711F" w:rsidSect="00911EFE">
      <w:headerReference w:type="default" r:id="rId16"/>
      <w:footerReference w:type="default" r:id="rId17"/>
      <w:pgSz w:w="11906" w:h="16838"/>
      <w:pgMar w:top="1985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0E2EC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endnote>
  <w:endnote w:type="continuationSeparator" w:id="0">
    <w:p w14:paraId="1ED8ADC3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361D4" w14:textId="77777777" w:rsidR="00911EFE" w:rsidRPr="0011153B" w:rsidRDefault="00911EFE" w:rsidP="00911EFE">
    <w:pPr>
      <w:tabs>
        <w:tab w:val="center" w:pos="4536"/>
        <w:tab w:val="right" w:pos="9072"/>
      </w:tabs>
      <w:spacing w:after="60" w:line="240" w:lineRule="auto"/>
      <w:rPr>
        <w:rFonts w:ascii="Open Sans" w:eastAsia="Calibri" w:hAnsi="Open Sans" w:cs="Times New Roman"/>
        <w:kern w:val="0"/>
        <w:sz w:val="14"/>
        <w14:ligatures w14:val="none"/>
      </w:rPr>
    </w:pPr>
    <w:r w:rsidRPr="0011153B">
      <w:rPr>
        <w:rFonts w:ascii="Open Sans" w:eastAsia="Calibri" w:hAnsi="Open Sans" w:cs="Times New Roman"/>
        <w:b/>
        <w:noProof/>
        <w:kern w:val="0"/>
        <w:sz w:val="14"/>
        <w14:ligatures w14:val="none"/>
      </w:rPr>
      <w:drawing>
        <wp:anchor distT="0" distB="0" distL="114300" distR="114300" simplePos="0" relativeHeight="251661312" behindDoc="0" locked="0" layoutInCell="1" allowOverlap="1" wp14:anchorId="75A660D7" wp14:editId="0ADE1D2F">
          <wp:simplePos x="0" y="0"/>
          <wp:positionH relativeFrom="margin">
            <wp:align>left</wp:align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7883265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153B">
      <w:rPr>
        <w:rFonts w:ascii="Open Sans" w:eastAsia="Calibri" w:hAnsi="Open Sans" w:cs="Times New Roman"/>
        <w:b/>
        <w:kern w:val="0"/>
        <w:sz w:val="14"/>
        <w14:ligatures w14:val="none"/>
      </w:rPr>
      <w:t>Dyrekcja Rozbudowy Miasta Gdańska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 xml:space="preserve"> | ul. Żaglowa 11 | 80-560 Gdańsk</w:t>
    </w:r>
  </w:p>
  <w:p w14:paraId="1FDCD364" w14:textId="77777777" w:rsidR="00911EFE" w:rsidRPr="0011153B" w:rsidRDefault="00911EFE" w:rsidP="00911EFE">
    <w:pPr>
      <w:tabs>
        <w:tab w:val="center" w:pos="4536"/>
        <w:tab w:val="right" w:pos="9072"/>
      </w:tabs>
      <w:spacing w:after="0" w:line="240" w:lineRule="auto"/>
      <w:rPr>
        <w:rFonts w:ascii="Open Sans" w:eastAsia="Calibri" w:hAnsi="Open Sans" w:cs="Times New Roman"/>
        <w:kern w:val="0"/>
        <w:sz w:val="20"/>
        <w14:ligatures w14:val="none"/>
      </w:rPr>
    </w:pPr>
    <w:r w:rsidRPr="0011153B">
      <w:rPr>
        <w:rFonts w:ascii="Open Sans" w:eastAsia="Calibri" w:hAnsi="Open Sans" w:cs="Times New Roman"/>
        <w:kern w:val="0"/>
        <w:sz w:val="14"/>
        <w14:ligatures w14:val="none"/>
      </w:rPr>
      <w:t>tel.</w:t>
    </w:r>
    <w:r w:rsidRPr="0011153B">
      <w:rPr>
        <w:rFonts w:ascii="Open Sans" w:eastAsia="Calibri" w:hAnsi="Open Sans" w:cs="Times New Roman"/>
        <w:kern w:val="0"/>
        <w:sz w:val="20"/>
        <w14:ligatures w14:val="none"/>
      </w:rPr>
      <w:t xml:space="preserve"> 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>58 320-51-00| drmg@gdansk.gda.pl | www.drmg.gdansk.pl</w:t>
    </w:r>
  </w:p>
  <w:p w14:paraId="7400884A" w14:textId="77777777" w:rsidR="00911EFE" w:rsidRPr="0011153B" w:rsidRDefault="00911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B49B7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footnote>
  <w:footnote w:type="continuationSeparator" w:id="0">
    <w:p w14:paraId="02DFA04D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footnote>
  <w:footnote w:id="1">
    <w:p w14:paraId="2CC9F682" w14:textId="77777777" w:rsidR="00952000" w:rsidRDefault="00952000" w:rsidP="00952000">
      <w:pPr>
        <w:pStyle w:val="Tekstprzypisudolnego"/>
      </w:pPr>
      <w:r w:rsidRPr="0011153B">
        <w:rPr>
          <w:rStyle w:val="Odwoanieprzypisudolnego"/>
        </w:rPr>
        <w:footnoteRef/>
      </w:r>
      <w:r w:rsidRPr="0011153B">
        <w:t xml:space="preserve"> Średnica wewnętrzna podana w mm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946A2" w14:textId="4769280C" w:rsidR="00911EFE" w:rsidRPr="0011153B" w:rsidRDefault="00911EFE">
    <w:pPr>
      <w:pStyle w:val="Nagwek"/>
    </w:pPr>
    <w:r w:rsidRPr="0011153B">
      <w:rPr>
        <w:rFonts w:ascii="Open Sans" w:eastAsia="Calibri" w:hAnsi="Open Sans" w:cs="Times New Roman"/>
        <w:noProof/>
        <w:kern w:val="0"/>
        <w:sz w:val="20"/>
        <w14:ligatures w14:val="none"/>
      </w:rPr>
      <w:drawing>
        <wp:anchor distT="0" distB="0" distL="114300" distR="114300" simplePos="0" relativeHeight="251659264" behindDoc="0" locked="1" layoutInCell="1" allowOverlap="0" wp14:anchorId="28323E9C" wp14:editId="62265C9D">
          <wp:simplePos x="0" y="0"/>
          <wp:positionH relativeFrom="margin">
            <wp:align>left</wp:align>
          </wp:positionH>
          <wp:positionV relativeFrom="page">
            <wp:posOffset>325120</wp:posOffset>
          </wp:positionV>
          <wp:extent cx="2210435" cy="720090"/>
          <wp:effectExtent l="0" t="0" r="0" b="3810"/>
          <wp:wrapNone/>
          <wp:docPr id="640015092" name="Obraz 1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C1BD579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61233"/>
    <w:multiLevelType w:val="hybridMultilevel"/>
    <w:tmpl w:val="3072EC12"/>
    <w:lvl w:ilvl="0" w:tplc="3572E6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C64E2F"/>
    <w:multiLevelType w:val="multilevel"/>
    <w:tmpl w:val="CB9EED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4642842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6C97B56"/>
    <w:multiLevelType w:val="hybridMultilevel"/>
    <w:tmpl w:val="C8DC1AF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84E4DEC"/>
    <w:multiLevelType w:val="hybridMultilevel"/>
    <w:tmpl w:val="2D709310"/>
    <w:lvl w:ilvl="0" w:tplc="02D6179C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7F7243"/>
    <w:multiLevelType w:val="hybridMultilevel"/>
    <w:tmpl w:val="79423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0FC5"/>
    <w:multiLevelType w:val="hybridMultilevel"/>
    <w:tmpl w:val="4970C51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E8C4ACE"/>
    <w:multiLevelType w:val="multilevel"/>
    <w:tmpl w:val="AEEC1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D11823"/>
    <w:multiLevelType w:val="hybridMultilevel"/>
    <w:tmpl w:val="34340CFA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F6D6DF6"/>
    <w:multiLevelType w:val="multilevel"/>
    <w:tmpl w:val="2C2A9F68"/>
    <w:lvl w:ilvl="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1800"/>
      </w:pPr>
      <w:rPr>
        <w:rFonts w:hint="default"/>
      </w:rPr>
    </w:lvl>
  </w:abstractNum>
  <w:abstractNum w:abstractNumId="11" w15:restartNumberingAfterBreak="0">
    <w:nsid w:val="103F02F9"/>
    <w:multiLevelType w:val="hybridMultilevel"/>
    <w:tmpl w:val="4000D4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2195E"/>
    <w:multiLevelType w:val="hybridMultilevel"/>
    <w:tmpl w:val="F42A9CAA"/>
    <w:lvl w:ilvl="0" w:tplc="47AE4218">
      <w:start w:val="1"/>
      <w:numFmt w:val="decimal"/>
      <w:lvlText w:val="%1."/>
      <w:lvlJc w:val="left"/>
      <w:pPr>
        <w:ind w:left="712" w:hanging="57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4372E68"/>
    <w:multiLevelType w:val="hybridMultilevel"/>
    <w:tmpl w:val="3C5CF2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B195B"/>
    <w:multiLevelType w:val="hybridMultilevel"/>
    <w:tmpl w:val="F0B29A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91566C"/>
    <w:multiLevelType w:val="hybridMultilevel"/>
    <w:tmpl w:val="069856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B1648BC"/>
    <w:multiLevelType w:val="hybridMultilevel"/>
    <w:tmpl w:val="84E49D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384079"/>
    <w:multiLevelType w:val="hybridMultilevel"/>
    <w:tmpl w:val="4A7E528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21EA4E6D"/>
    <w:multiLevelType w:val="hybridMultilevel"/>
    <w:tmpl w:val="DCC863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2426F85"/>
    <w:multiLevelType w:val="hybridMultilevel"/>
    <w:tmpl w:val="3706501E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49F30EC"/>
    <w:multiLevelType w:val="hybridMultilevel"/>
    <w:tmpl w:val="DF1E449A"/>
    <w:lvl w:ilvl="0" w:tplc="00784230">
      <w:start w:val="1"/>
      <w:numFmt w:val="decimal"/>
      <w:lvlText w:val="%1."/>
      <w:lvlJc w:val="left"/>
      <w:pPr>
        <w:ind w:left="5038" w:hanging="360"/>
      </w:pPr>
      <w:rPr>
        <w:rFonts w:ascii="Open Sans" w:eastAsia="Calibri" w:hAnsi="Open Sans" w:cs="Open Sans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C32F6"/>
    <w:multiLevelType w:val="hybridMultilevel"/>
    <w:tmpl w:val="5D4CAD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3F7D9F"/>
    <w:multiLevelType w:val="hybridMultilevel"/>
    <w:tmpl w:val="1994B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42700"/>
    <w:multiLevelType w:val="hybridMultilevel"/>
    <w:tmpl w:val="9DA4139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736E1C"/>
    <w:multiLevelType w:val="hybridMultilevel"/>
    <w:tmpl w:val="0D6A14FA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66C63"/>
    <w:multiLevelType w:val="hybridMultilevel"/>
    <w:tmpl w:val="B16C2AFE"/>
    <w:lvl w:ilvl="0" w:tplc="1C6250B6">
      <w:numFmt w:val="bullet"/>
      <w:lvlText w:val=""/>
      <w:lvlJc w:val="left"/>
      <w:pPr>
        <w:ind w:left="1713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39982C8C"/>
    <w:multiLevelType w:val="hybridMultilevel"/>
    <w:tmpl w:val="7F821CE0"/>
    <w:lvl w:ilvl="0" w:tplc="FFFFFFFF">
      <w:start w:val="1"/>
      <w:numFmt w:val="decimal"/>
      <w:lvlText w:val="%1"/>
      <w:lvlJc w:val="left"/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9FD5921"/>
    <w:multiLevelType w:val="hybridMultilevel"/>
    <w:tmpl w:val="27540AE6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1424F3"/>
    <w:multiLevelType w:val="multilevel"/>
    <w:tmpl w:val="6F6011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6FB5D02"/>
    <w:multiLevelType w:val="hybridMultilevel"/>
    <w:tmpl w:val="AC34F22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B0E61"/>
    <w:multiLevelType w:val="hybridMultilevel"/>
    <w:tmpl w:val="93B65B7A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1" w15:restartNumberingAfterBreak="0">
    <w:nsid w:val="4E112EA3"/>
    <w:multiLevelType w:val="hybridMultilevel"/>
    <w:tmpl w:val="F38A92DE"/>
    <w:lvl w:ilvl="0" w:tplc="DD04A29C">
      <w:start w:val="1"/>
      <w:numFmt w:val="lowerLetter"/>
      <w:lvlText w:val="%1)"/>
      <w:lvlJc w:val="left"/>
      <w:pPr>
        <w:ind w:left="150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4EF01F0B"/>
    <w:multiLevelType w:val="hybridMultilevel"/>
    <w:tmpl w:val="1124D78E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9402C26">
      <w:start w:val="1"/>
      <w:numFmt w:val="decimal"/>
      <w:lvlText w:val="%3)"/>
      <w:lvlJc w:val="left"/>
      <w:pPr>
        <w:ind w:left="2907" w:hanging="360"/>
      </w:pPr>
      <w:rPr>
        <w:strike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00A5C25"/>
    <w:multiLevelType w:val="hybridMultilevel"/>
    <w:tmpl w:val="9DA413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5C3D9C"/>
    <w:multiLevelType w:val="hybridMultilevel"/>
    <w:tmpl w:val="25F4841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40A944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0B5C08"/>
    <w:multiLevelType w:val="hybridMultilevel"/>
    <w:tmpl w:val="F52E75FA"/>
    <w:lvl w:ilvl="0" w:tplc="466AD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E9D6AF7"/>
    <w:multiLevelType w:val="hybridMultilevel"/>
    <w:tmpl w:val="E77AB726"/>
    <w:lvl w:ilvl="0" w:tplc="039CD124">
      <w:start w:val="9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63127A9"/>
    <w:multiLevelType w:val="hybridMultilevel"/>
    <w:tmpl w:val="84E49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B4579"/>
    <w:multiLevelType w:val="hybridMultilevel"/>
    <w:tmpl w:val="0142A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C7F63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6C3F75F1"/>
    <w:multiLevelType w:val="hybridMultilevel"/>
    <w:tmpl w:val="59E0380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54673"/>
    <w:multiLevelType w:val="hybridMultilevel"/>
    <w:tmpl w:val="D3562B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24B03C8"/>
    <w:multiLevelType w:val="multilevel"/>
    <w:tmpl w:val="C36A6F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303036F"/>
    <w:multiLevelType w:val="hybridMultilevel"/>
    <w:tmpl w:val="CF407B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64D4569"/>
    <w:multiLevelType w:val="hybridMultilevel"/>
    <w:tmpl w:val="EA102130"/>
    <w:lvl w:ilvl="0" w:tplc="FA5403C6">
      <w:start w:val="1"/>
      <w:numFmt w:val="decimal"/>
      <w:lvlText w:val="%1)"/>
      <w:lvlJc w:val="left"/>
      <w:pPr>
        <w:ind w:left="14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6" w15:restartNumberingAfterBreak="0">
    <w:nsid w:val="78342FD3"/>
    <w:multiLevelType w:val="hybridMultilevel"/>
    <w:tmpl w:val="1994B6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8C69BB"/>
    <w:multiLevelType w:val="hybridMultilevel"/>
    <w:tmpl w:val="0206DB4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E93547"/>
    <w:multiLevelType w:val="hybridMultilevel"/>
    <w:tmpl w:val="EEEEDCCA"/>
    <w:lvl w:ilvl="0" w:tplc="04150011">
      <w:start w:val="1"/>
      <w:numFmt w:val="decimal"/>
      <w:lvlText w:val="%1)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02"/>
        </w:tabs>
        <w:ind w:left="17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22"/>
        </w:tabs>
        <w:ind w:left="24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62"/>
        </w:tabs>
        <w:ind w:left="38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82"/>
        </w:tabs>
        <w:ind w:left="45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02"/>
        </w:tabs>
        <w:ind w:left="53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22"/>
        </w:tabs>
        <w:ind w:left="60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42"/>
        </w:tabs>
        <w:ind w:left="6742" w:hanging="360"/>
      </w:pPr>
      <w:rPr>
        <w:rFonts w:ascii="Wingdings" w:hAnsi="Wingdings" w:hint="default"/>
      </w:rPr>
    </w:lvl>
  </w:abstractNum>
  <w:abstractNum w:abstractNumId="49" w15:restartNumberingAfterBreak="0">
    <w:nsid w:val="7CF87E6F"/>
    <w:multiLevelType w:val="hybridMultilevel"/>
    <w:tmpl w:val="3C5CF262"/>
    <w:lvl w:ilvl="0" w:tplc="FF26052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06894">
    <w:abstractNumId w:val="11"/>
  </w:num>
  <w:num w:numId="2" w16cid:durableId="1344405515">
    <w:abstractNumId w:val="38"/>
  </w:num>
  <w:num w:numId="3" w16cid:durableId="413473556">
    <w:abstractNumId w:val="16"/>
  </w:num>
  <w:num w:numId="4" w16cid:durableId="574321600">
    <w:abstractNumId w:val="40"/>
  </w:num>
  <w:num w:numId="5" w16cid:durableId="395784733">
    <w:abstractNumId w:val="3"/>
  </w:num>
  <w:num w:numId="6" w16cid:durableId="741147166">
    <w:abstractNumId w:val="8"/>
  </w:num>
  <w:num w:numId="7" w16cid:durableId="1815024130">
    <w:abstractNumId w:val="2"/>
  </w:num>
  <w:num w:numId="8" w16cid:durableId="2081948253">
    <w:abstractNumId w:val="10"/>
  </w:num>
  <w:num w:numId="9" w16cid:durableId="1287269944">
    <w:abstractNumId w:val="33"/>
  </w:num>
  <w:num w:numId="10" w16cid:durableId="1565481270">
    <w:abstractNumId w:val="22"/>
  </w:num>
  <w:num w:numId="11" w16cid:durableId="1027759450">
    <w:abstractNumId w:val="45"/>
  </w:num>
  <w:num w:numId="12" w16cid:durableId="382369734">
    <w:abstractNumId w:val="32"/>
  </w:num>
  <w:num w:numId="13" w16cid:durableId="816341211">
    <w:abstractNumId w:val="48"/>
  </w:num>
  <w:num w:numId="14" w16cid:durableId="1909922212">
    <w:abstractNumId w:val="49"/>
  </w:num>
  <w:num w:numId="15" w16cid:durableId="831794102">
    <w:abstractNumId w:val="43"/>
  </w:num>
  <w:num w:numId="16" w16cid:durableId="877547353">
    <w:abstractNumId w:val="28"/>
  </w:num>
  <w:num w:numId="17" w16cid:durableId="1517495616">
    <w:abstractNumId w:val="23"/>
  </w:num>
  <w:num w:numId="18" w16cid:durableId="1987974460">
    <w:abstractNumId w:val="46"/>
  </w:num>
  <w:num w:numId="19" w16cid:durableId="2038693911">
    <w:abstractNumId w:val="13"/>
  </w:num>
  <w:num w:numId="20" w16cid:durableId="332925318">
    <w:abstractNumId w:val="35"/>
  </w:num>
  <w:num w:numId="21" w16cid:durableId="1438214448">
    <w:abstractNumId w:val="20"/>
  </w:num>
  <w:num w:numId="22" w16cid:durableId="840588908">
    <w:abstractNumId w:val="18"/>
  </w:num>
  <w:num w:numId="23" w16cid:durableId="1130904864">
    <w:abstractNumId w:val="26"/>
  </w:num>
  <w:num w:numId="24" w16cid:durableId="1711105528">
    <w:abstractNumId w:val="17"/>
  </w:num>
  <w:num w:numId="25" w16cid:durableId="727456189">
    <w:abstractNumId w:val="14"/>
  </w:num>
  <w:num w:numId="26" w16cid:durableId="1278491866">
    <w:abstractNumId w:val="21"/>
  </w:num>
  <w:num w:numId="27" w16cid:durableId="1902908506">
    <w:abstractNumId w:val="44"/>
  </w:num>
  <w:num w:numId="28" w16cid:durableId="1080176219">
    <w:abstractNumId w:val="0"/>
  </w:num>
  <w:num w:numId="29" w16cid:durableId="1916813278">
    <w:abstractNumId w:val="15"/>
  </w:num>
  <w:num w:numId="30" w16cid:durableId="398092397">
    <w:abstractNumId w:val="25"/>
  </w:num>
  <w:num w:numId="31" w16cid:durableId="1826627191">
    <w:abstractNumId w:val="1"/>
  </w:num>
  <w:num w:numId="32" w16cid:durableId="201868647">
    <w:abstractNumId w:val="31"/>
  </w:num>
  <w:num w:numId="33" w16cid:durableId="1869485155">
    <w:abstractNumId w:val="34"/>
  </w:num>
  <w:num w:numId="34" w16cid:durableId="1799764241">
    <w:abstractNumId w:val="37"/>
  </w:num>
  <w:num w:numId="35" w16cid:durableId="1702052041">
    <w:abstractNumId w:val="36"/>
  </w:num>
  <w:num w:numId="36" w16cid:durableId="1661538263">
    <w:abstractNumId w:val="41"/>
  </w:num>
  <w:num w:numId="37" w16cid:durableId="1800954285">
    <w:abstractNumId w:val="5"/>
  </w:num>
  <w:num w:numId="38" w16cid:durableId="1720741108">
    <w:abstractNumId w:val="9"/>
  </w:num>
  <w:num w:numId="39" w16cid:durableId="933173266">
    <w:abstractNumId w:val="19"/>
  </w:num>
  <w:num w:numId="40" w16cid:durableId="15345419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33079388">
    <w:abstractNumId w:val="4"/>
  </w:num>
  <w:num w:numId="42" w16cid:durableId="437868933">
    <w:abstractNumId w:val="7"/>
  </w:num>
  <w:num w:numId="43" w16cid:durableId="20775856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76904462">
    <w:abstractNumId w:val="30"/>
  </w:num>
  <w:num w:numId="45" w16cid:durableId="1128279283">
    <w:abstractNumId w:val="24"/>
  </w:num>
  <w:num w:numId="46" w16cid:durableId="1394036316">
    <w:abstractNumId w:val="42"/>
  </w:num>
  <w:num w:numId="47" w16cid:durableId="1268587983">
    <w:abstractNumId w:val="29"/>
  </w:num>
  <w:num w:numId="48" w16cid:durableId="566109665">
    <w:abstractNumId w:val="39"/>
  </w:num>
  <w:num w:numId="49" w16cid:durableId="349990318">
    <w:abstractNumId w:val="47"/>
  </w:num>
  <w:num w:numId="50" w16cid:durableId="86342157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Walaszko Alina">
    <w15:presenceInfo w15:providerId="AD" w15:userId="S::alina.walaszko@gdansk.gda.pl::46c37f95-cab9-477f-ae0b-9ce7c66457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1B5B8AD-647A-4AFD-8820-35C0F35845C2}"/>
  </w:docVars>
  <w:rsids>
    <w:rsidRoot w:val="00F21BAE"/>
    <w:rsid w:val="00007E86"/>
    <w:rsid w:val="00016528"/>
    <w:rsid w:val="00024BB2"/>
    <w:rsid w:val="00031074"/>
    <w:rsid w:val="0003119A"/>
    <w:rsid w:val="00032FAB"/>
    <w:rsid w:val="00043298"/>
    <w:rsid w:val="00045CCA"/>
    <w:rsid w:val="000613E7"/>
    <w:rsid w:val="0006360D"/>
    <w:rsid w:val="00070134"/>
    <w:rsid w:val="000842C3"/>
    <w:rsid w:val="00094D95"/>
    <w:rsid w:val="000A2345"/>
    <w:rsid w:val="000B5605"/>
    <w:rsid w:val="000D10E9"/>
    <w:rsid w:val="000D796E"/>
    <w:rsid w:val="00101272"/>
    <w:rsid w:val="0011072A"/>
    <w:rsid w:val="0011153B"/>
    <w:rsid w:val="001129E4"/>
    <w:rsid w:val="001167D7"/>
    <w:rsid w:val="0012310E"/>
    <w:rsid w:val="001237F0"/>
    <w:rsid w:val="00131F48"/>
    <w:rsid w:val="001357EF"/>
    <w:rsid w:val="0013756D"/>
    <w:rsid w:val="001417D5"/>
    <w:rsid w:val="00141E0E"/>
    <w:rsid w:val="00143658"/>
    <w:rsid w:val="0014395B"/>
    <w:rsid w:val="001456E2"/>
    <w:rsid w:val="00184909"/>
    <w:rsid w:val="00195896"/>
    <w:rsid w:val="001C4D4A"/>
    <w:rsid w:val="001D42DE"/>
    <w:rsid w:val="001E093E"/>
    <w:rsid w:val="001F1740"/>
    <w:rsid w:val="001F661E"/>
    <w:rsid w:val="00200D54"/>
    <w:rsid w:val="0020218B"/>
    <w:rsid w:val="00211790"/>
    <w:rsid w:val="00233A45"/>
    <w:rsid w:val="00236827"/>
    <w:rsid w:val="00250E64"/>
    <w:rsid w:val="00255B96"/>
    <w:rsid w:val="0026311A"/>
    <w:rsid w:val="0028004A"/>
    <w:rsid w:val="00292E97"/>
    <w:rsid w:val="002A29D4"/>
    <w:rsid w:val="002A2B4E"/>
    <w:rsid w:val="002C4664"/>
    <w:rsid w:val="002F45BE"/>
    <w:rsid w:val="003074A7"/>
    <w:rsid w:val="00314364"/>
    <w:rsid w:val="003359CA"/>
    <w:rsid w:val="00355365"/>
    <w:rsid w:val="00383260"/>
    <w:rsid w:val="00391B44"/>
    <w:rsid w:val="003A3A99"/>
    <w:rsid w:val="003A4520"/>
    <w:rsid w:val="003C37F4"/>
    <w:rsid w:val="003C537E"/>
    <w:rsid w:val="003F038C"/>
    <w:rsid w:val="00412765"/>
    <w:rsid w:val="00415996"/>
    <w:rsid w:val="00420959"/>
    <w:rsid w:val="00427C69"/>
    <w:rsid w:val="00443E49"/>
    <w:rsid w:val="00451628"/>
    <w:rsid w:val="00454E50"/>
    <w:rsid w:val="0046347E"/>
    <w:rsid w:val="00471215"/>
    <w:rsid w:val="00472A83"/>
    <w:rsid w:val="00491331"/>
    <w:rsid w:val="004A44E2"/>
    <w:rsid w:val="004C2C2E"/>
    <w:rsid w:val="004D3E18"/>
    <w:rsid w:val="004D7323"/>
    <w:rsid w:val="004E4D05"/>
    <w:rsid w:val="004E6D70"/>
    <w:rsid w:val="004F0DB6"/>
    <w:rsid w:val="004F7816"/>
    <w:rsid w:val="00514496"/>
    <w:rsid w:val="00526B76"/>
    <w:rsid w:val="005321EB"/>
    <w:rsid w:val="00582698"/>
    <w:rsid w:val="00585018"/>
    <w:rsid w:val="005C0CE5"/>
    <w:rsid w:val="005C78D1"/>
    <w:rsid w:val="005D063F"/>
    <w:rsid w:val="005D0FEC"/>
    <w:rsid w:val="005E599E"/>
    <w:rsid w:val="005F016E"/>
    <w:rsid w:val="006178AE"/>
    <w:rsid w:val="00656122"/>
    <w:rsid w:val="0065711F"/>
    <w:rsid w:val="00670E02"/>
    <w:rsid w:val="00680609"/>
    <w:rsid w:val="006828EC"/>
    <w:rsid w:val="00682B1A"/>
    <w:rsid w:val="00684FF4"/>
    <w:rsid w:val="006871E9"/>
    <w:rsid w:val="006A4730"/>
    <w:rsid w:val="006A7358"/>
    <w:rsid w:val="006B52F7"/>
    <w:rsid w:val="006B5CE4"/>
    <w:rsid w:val="006C040C"/>
    <w:rsid w:val="006E5E76"/>
    <w:rsid w:val="00716D97"/>
    <w:rsid w:val="007203C0"/>
    <w:rsid w:val="00722601"/>
    <w:rsid w:val="007229DB"/>
    <w:rsid w:val="00732E3A"/>
    <w:rsid w:val="007368B0"/>
    <w:rsid w:val="0074173E"/>
    <w:rsid w:val="00747D43"/>
    <w:rsid w:val="0077184E"/>
    <w:rsid w:val="00782A24"/>
    <w:rsid w:val="0079740E"/>
    <w:rsid w:val="0079798B"/>
    <w:rsid w:val="007B0300"/>
    <w:rsid w:val="007B2542"/>
    <w:rsid w:val="007B6899"/>
    <w:rsid w:val="007D409B"/>
    <w:rsid w:val="007E097A"/>
    <w:rsid w:val="0080218E"/>
    <w:rsid w:val="00820914"/>
    <w:rsid w:val="00826797"/>
    <w:rsid w:val="00843CA0"/>
    <w:rsid w:val="008525A6"/>
    <w:rsid w:val="0085564D"/>
    <w:rsid w:val="00861F25"/>
    <w:rsid w:val="00873DD6"/>
    <w:rsid w:val="00873F64"/>
    <w:rsid w:val="00887C58"/>
    <w:rsid w:val="008A32E3"/>
    <w:rsid w:val="008B1431"/>
    <w:rsid w:val="008C43B8"/>
    <w:rsid w:val="008C6D2D"/>
    <w:rsid w:val="008D02C1"/>
    <w:rsid w:val="008D3925"/>
    <w:rsid w:val="008E1B44"/>
    <w:rsid w:val="008E730D"/>
    <w:rsid w:val="009004A6"/>
    <w:rsid w:val="009016D5"/>
    <w:rsid w:val="009116BE"/>
    <w:rsid w:val="00911EFE"/>
    <w:rsid w:val="00912393"/>
    <w:rsid w:val="00914198"/>
    <w:rsid w:val="009203D6"/>
    <w:rsid w:val="00920EE3"/>
    <w:rsid w:val="00925D67"/>
    <w:rsid w:val="00937A6C"/>
    <w:rsid w:val="00941557"/>
    <w:rsid w:val="00952000"/>
    <w:rsid w:val="00963341"/>
    <w:rsid w:val="00966017"/>
    <w:rsid w:val="0097094B"/>
    <w:rsid w:val="009831A1"/>
    <w:rsid w:val="0098425B"/>
    <w:rsid w:val="00990820"/>
    <w:rsid w:val="009C52A3"/>
    <w:rsid w:val="00A1047F"/>
    <w:rsid w:val="00A129FD"/>
    <w:rsid w:val="00A12D4D"/>
    <w:rsid w:val="00A2318B"/>
    <w:rsid w:val="00A23EB8"/>
    <w:rsid w:val="00A3077F"/>
    <w:rsid w:val="00A444EC"/>
    <w:rsid w:val="00A63A0A"/>
    <w:rsid w:val="00A865FC"/>
    <w:rsid w:val="00A972C5"/>
    <w:rsid w:val="00AA3FEC"/>
    <w:rsid w:val="00AB0ED8"/>
    <w:rsid w:val="00AB5D07"/>
    <w:rsid w:val="00AB6B82"/>
    <w:rsid w:val="00AC3D3C"/>
    <w:rsid w:val="00AE6610"/>
    <w:rsid w:val="00AF3300"/>
    <w:rsid w:val="00B06827"/>
    <w:rsid w:val="00B20182"/>
    <w:rsid w:val="00B2662E"/>
    <w:rsid w:val="00B31692"/>
    <w:rsid w:val="00B32C4E"/>
    <w:rsid w:val="00B34928"/>
    <w:rsid w:val="00B410DB"/>
    <w:rsid w:val="00B43FB8"/>
    <w:rsid w:val="00B517E8"/>
    <w:rsid w:val="00B568EF"/>
    <w:rsid w:val="00B7299D"/>
    <w:rsid w:val="00B738C0"/>
    <w:rsid w:val="00B74959"/>
    <w:rsid w:val="00B75B66"/>
    <w:rsid w:val="00B779F0"/>
    <w:rsid w:val="00B820C1"/>
    <w:rsid w:val="00B90580"/>
    <w:rsid w:val="00B961B7"/>
    <w:rsid w:val="00BA6C2E"/>
    <w:rsid w:val="00BC76F2"/>
    <w:rsid w:val="00BD2FB8"/>
    <w:rsid w:val="00BD5C97"/>
    <w:rsid w:val="00BD773C"/>
    <w:rsid w:val="00BE0C86"/>
    <w:rsid w:val="00BE102B"/>
    <w:rsid w:val="00BF221F"/>
    <w:rsid w:val="00C034D9"/>
    <w:rsid w:val="00C05C78"/>
    <w:rsid w:val="00C0608A"/>
    <w:rsid w:val="00C30964"/>
    <w:rsid w:val="00C55063"/>
    <w:rsid w:val="00C70F16"/>
    <w:rsid w:val="00C717C8"/>
    <w:rsid w:val="00C82311"/>
    <w:rsid w:val="00C841E3"/>
    <w:rsid w:val="00C90390"/>
    <w:rsid w:val="00CA67FC"/>
    <w:rsid w:val="00CA6F28"/>
    <w:rsid w:val="00CB1339"/>
    <w:rsid w:val="00CD3159"/>
    <w:rsid w:val="00CD55D4"/>
    <w:rsid w:val="00CE0E6D"/>
    <w:rsid w:val="00D00C03"/>
    <w:rsid w:val="00D058B4"/>
    <w:rsid w:val="00D130D6"/>
    <w:rsid w:val="00D21762"/>
    <w:rsid w:val="00D223AF"/>
    <w:rsid w:val="00D370EA"/>
    <w:rsid w:val="00D462A3"/>
    <w:rsid w:val="00D54918"/>
    <w:rsid w:val="00D743EA"/>
    <w:rsid w:val="00D7756D"/>
    <w:rsid w:val="00D8211C"/>
    <w:rsid w:val="00D848A6"/>
    <w:rsid w:val="00D870A2"/>
    <w:rsid w:val="00DA49D3"/>
    <w:rsid w:val="00DC636A"/>
    <w:rsid w:val="00DD572F"/>
    <w:rsid w:val="00DD5B1E"/>
    <w:rsid w:val="00DF195F"/>
    <w:rsid w:val="00E10653"/>
    <w:rsid w:val="00E117D0"/>
    <w:rsid w:val="00E34D24"/>
    <w:rsid w:val="00E41F7A"/>
    <w:rsid w:val="00E52551"/>
    <w:rsid w:val="00E61D91"/>
    <w:rsid w:val="00E727ED"/>
    <w:rsid w:val="00E73174"/>
    <w:rsid w:val="00E843D7"/>
    <w:rsid w:val="00E94052"/>
    <w:rsid w:val="00E971A1"/>
    <w:rsid w:val="00EA54CA"/>
    <w:rsid w:val="00EB6EB2"/>
    <w:rsid w:val="00EB707A"/>
    <w:rsid w:val="00ED19F7"/>
    <w:rsid w:val="00ED22E1"/>
    <w:rsid w:val="00EE12F1"/>
    <w:rsid w:val="00EE1673"/>
    <w:rsid w:val="00EF3BCF"/>
    <w:rsid w:val="00EF7BD7"/>
    <w:rsid w:val="00F03CA3"/>
    <w:rsid w:val="00F06FE2"/>
    <w:rsid w:val="00F17966"/>
    <w:rsid w:val="00F20FA3"/>
    <w:rsid w:val="00F21BAE"/>
    <w:rsid w:val="00F37431"/>
    <w:rsid w:val="00F4769B"/>
    <w:rsid w:val="00F5171D"/>
    <w:rsid w:val="00F51AEA"/>
    <w:rsid w:val="00F53E21"/>
    <w:rsid w:val="00F56141"/>
    <w:rsid w:val="00F64F8B"/>
    <w:rsid w:val="00F67755"/>
    <w:rsid w:val="00F70A39"/>
    <w:rsid w:val="00F71201"/>
    <w:rsid w:val="00F742DF"/>
    <w:rsid w:val="00F801BC"/>
    <w:rsid w:val="00F95978"/>
    <w:rsid w:val="00FA0229"/>
    <w:rsid w:val="00FA1D9D"/>
    <w:rsid w:val="00FB5BA1"/>
    <w:rsid w:val="00FE3541"/>
    <w:rsid w:val="00FF670E"/>
    <w:rsid w:val="044CC07F"/>
    <w:rsid w:val="09C2D01D"/>
    <w:rsid w:val="15597887"/>
    <w:rsid w:val="23B5543B"/>
    <w:rsid w:val="3DC2D9F6"/>
    <w:rsid w:val="3DF19270"/>
    <w:rsid w:val="50567D73"/>
    <w:rsid w:val="5CE9E900"/>
    <w:rsid w:val="6C3FF6F0"/>
    <w:rsid w:val="77ABC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D257C63"/>
  <w15:chartTrackingRefBased/>
  <w15:docId w15:val="{A104466D-2D77-4129-A96D-FCDFCB65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1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1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1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1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B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B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B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B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B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B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1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1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1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1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1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1B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1B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1B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1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1B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1BA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C5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C5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C58"/>
    <w:rPr>
      <w:vertAlign w:val="superscript"/>
    </w:rPr>
  </w:style>
  <w:style w:type="table" w:styleId="Tabela-Siatka">
    <w:name w:val="Table Grid"/>
    <w:basedOn w:val="Standardowy"/>
    <w:uiPriority w:val="39"/>
    <w:rsid w:val="00887C58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12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39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2DF"/>
  </w:style>
  <w:style w:type="paragraph" w:styleId="Stopka">
    <w:name w:val="footer"/>
    <w:basedOn w:val="Normalny"/>
    <w:link w:val="Stopka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2DF"/>
  </w:style>
  <w:style w:type="paragraph" w:customStyle="1" w:styleId="Kasia">
    <w:name w:val="Kasia"/>
    <w:basedOn w:val="Normalny"/>
    <w:uiPriority w:val="99"/>
    <w:rsid w:val="005D0FEC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xmsonormal">
    <w:name w:val="x_msonormal"/>
    <w:basedOn w:val="Normalny"/>
    <w:rsid w:val="00CD3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1417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1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704b96-f876-4982-beed-9be87839b28f">
      <Terms xmlns="http://schemas.microsoft.com/office/infopath/2007/PartnerControls"/>
    </lcf76f155ced4ddcb4097134ff3c332f>
    <TaxCatchAll xmlns="7e7657b5-08c7-4804-b7cb-09b9cb225a7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1B4402F542B14B94AB628124848340" ma:contentTypeVersion="18" ma:contentTypeDescription="Utwórz nowy dokument." ma:contentTypeScope="" ma:versionID="5f943d5ca7663f26a45df5530f0cb336">
  <xsd:schema xmlns:xsd="http://www.w3.org/2001/XMLSchema" xmlns:xs="http://www.w3.org/2001/XMLSchema" xmlns:p="http://schemas.microsoft.com/office/2006/metadata/properties" xmlns:ns2="17704b96-f876-4982-beed-9be87839b28f" xmlns:ns3="5b742006-3d1e-48e9-8df2-f21ddd197b0a" xmlns:ns4="7e7657b5-08c7-4804-b7cb-09b9cb225a7c" targetNamespace="http://schemas.microsoft.com/office/2006/metadata/properties" ma:root="true" ma:fieldsID="dbab6a4da13dbd175e632b9cb75975f7" ns2:_="" ns3:_="" ns4:_="">
    <xsd:import namespace="17704b96-f876-4982-beed-9be87839b28f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04b96-f876-4982-beed-9be87839b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5B8AD-647A-4AFD-8820-35C0F35845C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55629BB-4B6A-4B03-A202-1693BCE40E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553395-30E4-42D2-84E2-00F030BFF3A8}">
  <ds:schemaRefs>
    <ds:schemaRef ds:uri="http://schemas.microsoft.com/office/2006/metadata/properties"/>
    <ds:schemaRef ds:uri="http://schemas.microsoft.com/office/infopath/2007/PartnerControls"/>
    <ds:schemaRef ds:uri="17704b96-f876-4982-beed-9be87839b28f"/>
    <ds:schemaRef ds:uri="7e7657b5-08c7-4804-b7cb-09b9cb225a7c"/>
  </ds:schemaRefs>
</ds:datastoreItem>
</file>

<file path=customXml/itemProps4.xml><?xml version="1.0" encoding="utf-8"?>
<ds:datastoreItem xmlns:ds="http://schemas.openxmlformats.org/officeDocument/2006/customXml" ds:itemID="{BFE2EB79-7DFC-4C28-B9F0-74EC961CF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04b96-f876-4982-beed-9be87839b28f"/>
    <ds:schemaRef ds:uri="5b742006-3d1e-48e9-8df2-f21ddd197b0a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FB5540C-0106-4D81-8D19-45B9922061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7625</Words>
  <Characters>45753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Mielke Marcin</dc:creator>
  <cp:keywords/>
  <dc:description/>
  <cp:lastModifiedBy>Walaszko Alina</cp:lastModifiedBy>
  <cp:revision>3</cp:revision>
  <cp:lastPrinted>2025-03-02T17:22:00Z</cp:lastPrinted>
  <dcterms:created xsi:type="dcterms:W3CDTF">2025-03-20T08:12:00Z</dcterms:created>
  <dcterms:modified xsi:type="dcterms:W3CDTF">2025-04-07T08:32:00Z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0x010100521B4402F542B14B94AB628124848340</vt:lpwstr>
  </property>
  <property fmtid="{D5CDD505-2E9C-101B-9397-08002B2CF9AE}" pid="3" name="MediaServiceImageTags">
    <vt:lpwstr/>
  </property>
</Properties>
</file>