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EDE03" w14:textId="39FD5AAD" w:rsidR="003F4275" w:rsidRPr="00F032A5" w:rsidRDefault="003F4275" w:rsidP="00910ECA">
      <w:pPr>
        <w:spacing w:line="240" w:lineRule="auto"/>
        <w:jc w:val="center"/>
        <w:rPr>
          <w:rFonts w:ascii="Open Sans" w:hAnsi="Open Sans" w:cs="Open Sans"/>
          <w:i/>
          <w:iCs/>
        </w:rPr>
      </w:pPr>
      <w:r w:rsidRPr="00F032A5">
        <w:rPr>
          <w:rFonts w:ascii="Open Sans" w:eastAsia="Times New Roman" w:hAnsi="Open Sans" w:cs="Open Sans"/>
          <w:b/>
          <w:bCs/>
          <w:lang w:eastAsia="pl-PL"/>
        </w:rPr>
        <w:t>PROGRAM FUNKCJONALNO – UŻYTKOWY</w:t>
      </w:r>
    </w:p>
    <w:p w14:paraId="42B7D316" w14:textId="77777777" w:rsidR="003F4275" w:rsidRPr="00AE5FBD" w:rsidRDefault="003F4275" w:rsidP="00910ECA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2129BD19" w14:textId="77777777" w:rsidR="003F4275" w:rsidRPr="00AE5FBD" w:rsidRDefault="003F4275" w:rsidP="001E66B5">
      <w:pPr>
        <w:spacing w:before="60" w:after="60" w:line="240" w:lineRule="auto"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opisujący przedmiot zamówienia</w:t>
      </w:r>
    </w:p>
    <w:p w14:paraId="54D1E72E" w14:textId="77777777" w:rsidR="00BC3BDB" w:rsidRDefault="003F4275" w:rsidP="001E66B5">
      <w:pPr>
        <w:spacing w:before="60" w:after="60" w:line="240" w:lineRule="auto"/>
        <w:contextualSpacing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dla zadania </w:t>
      </w:r>
      <w:r w:rsidR="00052901"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na wykonanie dokumentacji projektowej </w:t>
      </w:r>
      <w:r w:rsidR="0050502F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i</w:t>
      </w: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realizację robót w zakresie </w:t>
      </w:r>
      <w:r w:rsidR="00D650AF"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prac </w:t>
      </w: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budowlano-montażowych </w:t>
      </w:r>
    </w:p>
    <w:p w14:paraId="4207C413" w14:textId="0292CD12" w:rsidR="003F4275" w:rsidRPr="00AE5FBD" w:rsidRDefault="003F4275" w:rsidP="001E66B5">
      <w:pPr>
        <w:spacing w:before="60" w:after="60" w:line="240" w:lineRule="auto"/>
        <w:contextualSpacing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(„tryb zaprojektuj i </w:t>
      </w:r>
      <w:r w:rsidR="0030605F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wy</w:t>
      </w: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buduj”)</w:t>
      </w:r>
    </w:p>
    <w:p w14:paraId="3EF9D92E" w14:textId="77777777" w:rsidR="003F4275" w:rsidRPr="00AE5FBD" w:rsidRDefault="003F4275" w:rsidP="00910ECA">
      <w:pPr>
        <w:spacing w:after="0" w:line="240" w:lineRule="auto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23E9BA71" w14:textId="53E31113" w:rsidR="00537E82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Nazwa zadania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17E08047" w14:textId="3C038492" w:rsidR="001755C5" w:rsidRDefault="001755C5" w:rsidP="00FB7350">
      <w:pPr>
        <w:spacing w:after="0" w:line="240" w:lineRule="auto"/>
        <w:jc w:val="both"/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</w:pPr>
      <w:r w:rsidRPr="001755C5"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  <w:t>„Doposażenie wybiegu dla psów przy ul. Pomorskiej” realizowanego w ramach zadań z zakresu BO 2024.</w:t>
      </w:r>
    </w:p>
    <w:p w14:paraId="66548E57" w14:textId="77777777" w:rsidR="001755C5" w:rsidRDefault="001755C5" w:rsidP="00FB7350">
      <w:pPr>
        <w:spacing w:after="0" w:line="240" w:lineRule="auto"/>
        <w:jc w:val="both"/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</w:pPr>
    </w:p>
    <w:p w14:paraId="6CE48E4C" w14:textId="46E66E99" w:rsidR="000D43F2" w:rsidRPr="00916EEA" w:rsidRDefault="00916EEA" w:rsidP="00FB7350">
      <w:pPr>
        <w:spacing w:after="0" w:line="240" w:lineRule="auto"/>
        <w:jc w:val="both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916EEA">
        <w:rPr>
          <w:rStyle w:val="Bodytext"/>
          <w:rFonts w:ascii="Open Sans" w:hAnsi="Open Sans" w:cs="Open Sans"/>
          <w:sz w:val="20"/>
          <w:szCs w:val="20"/>
        </w:rPr>
        <w:t xml:space="preserve">Przedmiotem zamówienia jest montaż </w:t>
      </w:r>
      <w:r w:rsidR="00422C95">
        <w:rPr>
          <w:rStyle w:val="Bodytext"/>
          <w:rFonts w:ascii="Open Sans" w:hAnsi="Open Sans" w:cs="Open Sans"/>
          <w:sz w:val="20"/>
          <w:szCs w:val="20"/>
        </w:rPr>
        <w:t xml:space="preserve">zabawek dla psów </w:t>
      </w:r>
      <w:r w:rsidR="00BC3BDB">
        <w:rPr>
          <w:rStyle w:val="Bodytext"/>
          <w:rFonts w:ascii="Open Sans" w:hAnsi="Open Sans" w:cs="Open Sans"/>
          <w:sz w:val="20"/>
          <w:szCs w:val="20"/>
        </w:rPr>
        <w:t>na istniejącym wygrodzonym</w:t>
      </w:r>
      <w:r w:rsidR="0071104B">
        <w:rPr>
          <w:rStyle w:val="Bodytext"/>
          <w:rFonts w:ascii="Open Sans" w:hAnsi="Open Sans" w:cs="Open Sans"/>
          <w:sz w:val="20"/>
          <w:szCs w:val="20"/>
        </w:rPr>
        <w:t xml:space="preserve"> terenie dla psów </w:t>
      </w:r>
      <w:r w:rsidR="00422C95">
        <w:rPr>
          <w:rStyle w:val="Bodytext"/>
          <w:rFonts w:ascii="Open Sans" w:hAnsi="Open Sans" w:cs="Open Sans"/>
          <w:sz w:val="20"/>
          <w:szCs w:val="20"/>
        </w:rPr>
        <w:t xml:space="preserve">przy ul. Pomorskiej 90, </w:t>
      </w:r>
      <w:r w:rsidR="000D43F2" w:rsidRPr="000D43F2">
        <w:rPr>
          <w:rStyle w:val="Bodytext"/>
          <w:rFonts w:ascii="Open Sans" w:hAnsi="Open Sans" w:cs="Open Sans"/>
          <w:sz w:val="20"/>
          <w:szCs w:val="20"/>
        </w:rPr>
        <w:t>w trybie zaprojektuj i wybuduj</w:t>
      </w:r>
      <w:r w:rsidR="006C3DBC">
        <w:rPr>
          <w:rStyle w:val="Bodytext"/>
          <w:rFonts w:ascii="Open Sans" w:hAnsi="Open Sans" w:cs="Open Sans"/>
          <w:sz w:val="20"/>
          <w:szCs w:val="20"/>
        </w:rPr>
        <w:t xml:space="preserve">. </w:t>
      </w:r>
    </w:p>
    <w:p w14:paraId="3F56FA12" w14:textId="77777777" w:rsidR="000D43F2" w:rsidRDefault="000D43F2" w:rsidP="00FB7350">
      <w:pPr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1300CCD7" w14:textId="73A84D69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Adres inwestycji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71DC11C7" w14:textId="3F28F756" w:rsidR="00BB05AD" w:rsidRDefault="00422C95" w:rsidP="00422C95">
      <w:pPr>
        <w:tabs>
          <w:tab w:val="left" w:pos="709"/>
        </w:tabs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01D48">
        <w:rPr>
          <w:rFonts w:ascii="Open Sans" w:eastAsia="Times New Roman" w:hAnsi="Open Sans" w:cs="Open Sans"/>
          <w:sz w:val="20"/>
          <w:szCs w:val="20"/>
          <w:lang w:eastAsia="pl-PL"/>
        </w:rPr>
        <w:t xml:space="preserve">Inwestycja ma powstać w Gdańskiej dzielnicy Żabianka, na działce nr 200/21 obr. 015 przy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501D48">
        <w:rPr>
          <w:rFonts w:ascii="Open Sans" w:eastAsia="Times New Roman" w:hAnsi="Open Sans" w:cs="Open Sans"/>
          <w:sz w:val="20"/>
          <w:szCs w:val="20"/>
          <w:lang w:eastAsia="pl-PL"/>
        </w:rPr>
        <w:t>ul.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01D48">
        <w:rPr>
          <w:rFonts w:ascii="Open Sans" w:eastAsia="Times New Roman" w:hAnsi="Open Sans" w:cs="Open Sans"/>
          <w:sz w:val="20"/>
          <w:szCs w:val="20"/>
          <w:lang w:eastAsia="pl-PL"/>
        </w:rPr>
        <w:t>Pomorskiej 90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, </w:t>
      </w:r>
      <w:r w:rsidR="00BB05AD" w:rsidRPr="00BB05AD">
        <w:rPr>
          <w:rFonts w:ascii="Open Sans" w:eastAsia="Times New Roman" w:hAnsi="Open Sans" w:cs="Open Sans"/>
          <w:sz w:val="20"/>
          <w:szCs w:val="20"/>
          <w:lang w:eastAsia="pl-PL"/>
        </w:rPr>
        <w:t xml:space="preserve">zgodnie z zał. nr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2</w:t>
      </w:r>
      <w:r w:rsidR="00BB05AD" w:rsidRPr="00BB05AD">
        <w:rPr>
          <w:rFonts w:ascii="Open Sans" w:eastAsia="Times New Roman" w:hAnsi="Open Sans" w:cs="Open Sans"/>
          <w:sz w:val="20"/>
          <w:szCs w:val="20"/>
          <w:lang w:eastAsia="pl-PL"/>
        </w:rPr>
        <w:t xml:space="preserve"> do OPZ.</w:t>
      </w:r>
    </w:p>
    <w:p w14:paraId="6281205F" w14:textId="77777777" w:rsidR="00422C95" w:rsidRDefault="00422C95" w:rsidP="00422C95">
      <w:pPr>
        <w:tabs>
          <w:tab w:val="left" w:pos="709"/>
        </w:tabs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4B27EB4B" w14:textId="601F726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Nazwy i kody przedmiotu zamówienia (kategoria CPV)</w:t>
      </w:r>
      <w:r w:rsidR="00D650AF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3174CDDC" w14:textId="77777777" w:rsidR="00D650AF" w:rsidRPr="00AE5FBD" w:rsidRDefault="00D650AF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57A714A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  <w:u w:val="single"/>
        </w:rPr>
      </w:pPr>
      <w:r w:rsidRPr="00AE5FBD">
        <w:rPr>
          <w:rStyle w:val="Bodytext"/>
          <w:rFonts w:ascii="Open Sans" w:hAnsi="Open Sans" w:cs="Open Sans"/>
          <w:sz w:val="20"/>
          <w:szCs w:val="20"/>
          <w:u w:val="single"/>
        </w:rPr>
        <w:t>Usługi projektowe:</w:t>
      </w:r>
    </w:p>
    <w:p w14:paraId="555903F1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71000000-8 Usługi architektoniczne, budowlane, inżynieryjne i kontrolne</w:t>
      </w:r>
    </w:p>
    <w:p w14:paraId="36E0AD0E" w14:textId="5DF187E6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71300000-1 Usługi inżynieryjne</w:t>
      </w:r>
    </w:p>
    <w:p w14:paraId="5FF11A0B" w14:textId="77777777" w:rsidR="00D650AF" w:rsidRPr="00AE5FBD" w:rsidRDefault="00D650AF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3385EF11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  <w:u w:val="single"/>
        </w:rPr>
      </w:pPr>
      <w:r w:rsidRPr="00AE5FBD">
        <w:rPr>
          <w:rStyle w:val="Bodytext"/>
          <w:rFonts w:ascii="Open Sans" w:hAnsi="Open Sans" w:cs="Open Sans"/>
          <w:sz w:val="20"/>
          <w:szCs w:val="20"/>
          <w:u w:val="single"/>
        </w:rPr>
        <w:t>Roboty budowlane:</w:t>
      </w:r>
    </w:p>
    <w:p w14:paraId="34313B57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45000000-7 Roboty budowlane</w:t>
      </w:r>
    </w:p>
    <w:p w14:paraId="64382EF6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45113000-2 Roboty na placu budowy</w:t>
      </w:r>
    </w:p>
    <w:p w14:paraId="7BC8C8B9" w14:textId="68FB0EE8" w:rsidR="005031A0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Fonts w:ascii="Open Sans" w:eastAsia="Arial" w:hAnsi="Open Sans" w:cs="Open Sans"/>
          <w:sz w:val="20"/>
          <w:szCs w:val="20"/>
          <w:shd w:val="clear" w:color="auto" w:fill="FFFFFF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45111291-4 Roboty w zakresie zagospodarowania terenu</w:t>
      </w:r>
    </w:p>
    <w:p w14:paraId="5DE6C7CE" w14:textId="05DCFB27" w:rsidR="003F4275" w:rsidRPr="00AE5FBD" w:rsidRDefault="005031A0" w:rsidP="00910ECA">
      <w:pPr>
        <w:spacing w:after="120" w:line="240" w:lineRule="auto"/>
        <w:contextualSpacing/>
        <w:rPr>
          <w:rFonts w:ascii="Open Sans" w:hAnsi="Open Sans" w:cs="Open Sans"/>
          <w:sz w:val="20"/>
          <w:szCs w:val="20"/>
        </w:rPr>
      </w:pPr>
      <w:r w:rsidRPr="00AE5FBD">
        <w:rPr>
          <w:rFonts w:ascii="Open Sans" w:hAnsi="Open Sans" w:cs="Open Sans"/>
          <w:sz w:val="20"/>
          <w:szCs w:val="20"/>
        </w:rPr>
        <w:t>45223800-4 Montaż i wznoszenie gotowych konstrukcji</w:t>
      </w:r>
    </w:p>
    <w:p w14:paraId="3EA75697" w14:textId="77777777" w:rsidR="007876CA" w:rsidRPr="00AE5FBD" w:rsidRDefault="007876CA" w:rsidP="00910ECA">
      <w:pPr>
        <w:spacing w:after="120" w:line="240" w:lineRule="auto"/>
        <w:contextualSpacing/>
        <w:rPr>
          <w:rFonts w:ascii="Open Sans" w:eastAsia="Times New Roman" w:hAnsi="Open Sans" w:cs="Open Sans"/>
          <w:bCs/>
          <w:i/>
          <w:sz w:val="20"/>
          <w:szCs w:val="20"/>
          <w:lang w:eastAsia="pl-PL"/>
        </w:rPr>
      </w:pPr>
    </w:p>
    <w:p w14:paraId="798C1E6C" w14:textId="394DC1A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Nazwa Zamawiającego i jego adres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0F78075A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Dyrekcja Rozbudowy Miasta Gdańska</w:t>
      </w:r>
    </w:p>
    <w:p w14:paraId="0ABED3C0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80-560 Gdańsk, ul. Żaglowa 11,</w:t>
      </w:r>
    </w:p>
    <w:p w14:paraId="55CE2E3C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działająca w imieniu Gminy Miasta Gdańska</w:t>
      </w:r>
    </w:p>
    <w:p w14:paraId="61D0AA8E" w14:textId="60B79197" w:rsidR="003F4275" w:rsidRPr="00AE5FBD" w:rsidRDefault="003F4275" w:rsidP="00FF309B">
      <w:pPr>
        <w:tabs>
          <w:tab w:val="left" w:pos="2544"/>
        </w:tabs>
        <w:spacing w:after="120" w:line="240" w:lineRule="auto"/>
        <w:contextualSpacing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ab/>
      </w:r>
    </w:p>
    <w:p w14:paraId="1D2C05F8" w14:textId="4571F10B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Osoba opracowująca program funkcjonalno – użytkowy</w:t>
      </w:r>
      <w:r w:rsidR="00946819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05B42D57" w14:textId="0E231985" w:rsidR="00476AFE" w:rsidRPr="00AE5FBD" w:rsidRDefault="00A06DE2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Agata Jewstafiew</w:t>
      </w:r>
    </w:p>
    <w:p w14:paraId="21D9E11E" w14:textId="77777777" w:rsidR="00476AFE" w:rsidRPr="00AE5FBD" w:rsidRDefault="00476AFE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7C7A523" w14:textId="3BFE7902" w:rsidR="00D7266D" w:rsidRDefault="00476AFE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Data: </w:t>
      </w:r>
      <w:r w:rsidR="00C6036D">
        <w:rPr>
          <w:rStyle w:val="Bodytext"/>
          <w:rFonts w:ascii="Open Sans" w:hAnsi="Open Sans" w:cs="Open Sans"/>
          <w:sz w:val="20"/>
          <w:szCs w:val="20"/>
        </w:rPr>
        <w:t>kwiecień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202</w:t>
      </w:r>
      <w:r w:rsidR="004601A4">
        <w:rPr>
          <w:rStyle w:val="Bodytext"/>
          <w:rFonts w:ascii="Open Sans" w:hAnsi="Open Sans" w:cs="Open Sans"/>
          <w:sz w:val="20"/>
          <w:szCs w:val="20"/>
        </w:rPr>
        <w:t>4</w:t>
      </w:r>
    </w:p>
    <w:p w14:paraId="3FA7243A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61F79AA3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234E056F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F837431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469B230D" w14:textId="77777777" w:rsidR="0047568E" w:rsidRDefault="0047568E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01C6A3C9" w14:textId="77777777" w:rsidR="005767A8" w:rsidRDefault="005767A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7B443489" w14:textId="77777777" w:rsidR="005767A8" w:rsidRDefault="005767A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0D492D94" w14:textId="77777777" w:rsidR="00D7266D" w:rsidRDefault="00D7266D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sdt>
      <w:sdtPr>
        <w:rPr>
          <w:rFonts w:ascii="Open Sans" w:eastAsiaTheme="minorHAnsi" w:hAnsi="Open Sans" w:cs="Open Sans"/>
          <w:color w:val="auto"/>
          <w:sz w:val="20"/>
          <w:szCs w:val="20"/>
          <w:shd w:val="clear" w:color="auto" w:fill="FFFFFF"/>
          <w:lang w:eastAsia="en-US"/>
        </w:rPr>
        <w:id w:val="-20169894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88AC5C" w14:textId="6CF90A21" w:rsidR="005031A0" w:rsidRPr="00AE5FBD" w:rsidRDefault="005031A0" w:rsidP="00910ECA">
          <w:pPr>
            <w:pStyle w:val="Nagwekspisutreci"/>
            <w:spacing w:line="240" w:lineRule="auto"/>
            <w:rPr>
              <w:rFonts w:ascii="Open Sans" w:hAnsi="Open Sans" w:cs="Open Sans"/>
              <w:b/>
              <w:bCs/>
              <w:color w:val="auto"/>
              <w:sz w:val="20"/>
              <w:szCs w:val="20"/>
            </w:rPr>
          </w:pPr>
          <w:r w:rsidRPr="00AE5FBD">
            <w:rPr>
              <w:rFonts w:ascii="Open Sans" w:hAnsi="Open Sans" w:cs="Open Sans"/>
              <w:b/>
              <w:bCs/>
              <w:color w:val="auto"/>
              <w:sz w:val="20"/>
              <w:szCs w:val="20"/>
            </w:rPr>
            <w:t>Spis treści</w:t>
          </w:r>
        </w:p>
        <w:p w14:paraId="29068D60" w14:textId="77777777" w:rsidR="00FD5DB8" w:rsidRPr="00AE5FBD" w:rsidRDefault="00FD5DB8" w:rsidP="00910ECA">
          <w:pPr>
            <w:spacing w:line="240" w:lineRule="auto"/>
            <w:rPr>
              <w:rFonts w:ascii="Open Sans" w:hAnsi="Open Sans" w:cs="Open Sans"/>
              <w:sz w:val="20"/>
              <w:szCs w:val="20"/>
              <w:lang w:eastAsia="pl-PL"/>
            </w:rPr>
          </w:pPr>
        </w:p>
        <w:p w14:paraId="044C93AE" w14:textId="17BA77B4" w:rsidR="00334EE9" w:rsidRPr="00AE5FBD" w:rsidRDefault="005031A0" w:rsidP="001D087A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AE5FBD">
            <w:fldChar w:fldCharType="begin"/>
          </w:r>
          <w:r w:rsidRPr="00AE5FBD">
            <w:instrText xml:space="preserve"> TOC \o "1-3" \h \z \u </w:instrText>
          </w:r>
          <w:r w:rsidRPr="00AE5FBD">
            <w:fldChar w:fldCharType="separate"/>
          </w:r>
          <w:hyperlink w:anchor="_Toc130216447" w:history="1"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</w:rPr>
              <w:t>I.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  <w:shd w:val="clear" w:color="auto" w:fill="FFFFFF"/>
              </w:rPr>
              <w:t>Część opisowa programu funkcjonalno-użytkowego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_Toc130216447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A630F1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08CA363B" w14:textId="73759DE2" w:rsidR="00334EE9" w:rsidRPr="00AE5FBD" w:rsidRDefault="00FE6F55" w:rsidP="001D087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48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Opis ogólny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_Toc130216448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A630F1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08F3BDE" w14:textId="0CC50A93" w:rsidR="00334EE9" w:rsidRPr="00AE5FBD" w:rsidRDefault="00FE6F55" w:rsidP="001D087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49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Przedmiot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_Toc130216449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A630F1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21F88399" w14:textId="118DC2C8" w:rsidR="00334EE9" w:rsidRPr="00AE5FBD" w:rsidRDefault="00FE6F55" w:rsidP="001D087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0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Zakres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_Toc130216450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A630F1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5DD5727" w14:textId="621D3601" w:rsidR="00334EE9" w:rsidRPr="00AE5FBD" w:rsidRDefault="00FE6F55" w:rsidP="001D087A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>HYPERLINK \l "_Toc130216451"</w:instrText>
          </w:r>
          <w:r>
            <w:fldChar w:fldCharType="separate"/>
          </w:r>
          <w:r w:rsidR="00334EE9" w:rsidRPr="00AE5FBD">
            <w:rPr>
              <w:rStyle w:val="Hipercze"/>
              <w:rFonts w:ascii="Open Sans" w:eastAsia="Arial" w:hAnsi="Open Sans" w:cs="Open Sans"/>
              <w:noProof/>
              <w:sz w:val="20"/>
              <w:szCs w:val="20"/>
            </w:rPr>
            <w:t>1</w:t>
          </w:r>
          <w:del w:id="0" w:author="Jewstafiew Agata" w:date="2024-04-16T09:07:00Z">
            <w:r w:rsidR="00334EE9" w:rsidRPr="00AE5FBD" w:rsidDel="00AC257A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delText>.3.</w:delText>
            </w:r>
            <w:r w:rsidR="00334EE9" w:rsidRPr="00AE5FBD" w:rsidDel="00AC257A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 w:rsidDel="00AC257A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delText>Charakterystyczne parametry określające zakres robót budowlanych.</w:delText>
            </w:r>
            <w:r w:rsidR="00334EE9" w:rsidRPr="00AE5FBD" w:rsidDel="00AC257A">
              <w:rPr>
                <w:noProof/>
                <w:webHidden/>
              </w:rPr>
              <w:tab/>
            </w:r>
            <w:r w:rsidR="00334EE9" w:rsidRPr="00AE5FBD" w:rsidDel="00AC257A">
              <w:rPr>
                <w:noProof/>
                <w:webHidden/>
              </w:rPr>
              <w:fldChar w:fldCharType="begin"/>
            </w:r>
            <w:r w:rsidR="00334EE9" w:rsidRPr="00AE5FBD" w:rsidDel="00AC257A">
              <w:rPr>
                <w:noProof/>
                <w:webHidden/>
              </w:rPr>
              <w:delInstrText xml:space="preserve"> PAGEREF _Toc130216451 \h </w:delInstrText>
            </w:r>
            <w:r w:rsidR="00334EE9" w:rsidRPr="00AE5FBD" w:rsidDel="00AC257A">
              <w:rPr>
                <w:noProof/>
                <w:webHidden/>
              </w:rPr>
            </w:r>
            <w:r w:rsidR="00334EE9" w:rsidRPr="00AE5FBD" w:rsidDel="00AC257A">
              <w:rPr>
                <w:noProof/>
                <w:webHidden/>
              </w:rPr>
              <w:fldChar w:fldCharType="separate"/>
            </w:r>
          </w:del>
          <w:ins w:id="1" w:author="Żółtowska Małgorzata" w:date="2024-04-12T12:22:00Z">
            <w:del w:id="2" w:author="Jewstafiew Agata" w:date="2024-04-16T09:07:00Z">
              <w:r w:rsidR="00A630F1" w:rsidDel="00AC257A">
                <w:rPr>
                  <w:b/>
                  <w:bCs/>
                  <w:noProof/>
                  <w:webHidden/>
                </w:rPr>
                <w:delText>Błąd! Nie zdefiniowano zakładki.</w:delText>
              </w:r>
            </w:del>
          </w:ins>
          <w:del w:id="3" w:author="Jewstafiew Agata" w:date="2024-04-16T09:07:00Z">
            <w:r w:rsidR="001842E0" w:rsidDel="00AC257A">
              <w:rPr>
                <w:noProof/>
                <w:webHidden/>
              </w:rPr>
              <w:delText>4</w:delText>
            </w:r>
            <w:r w:rsidR="00334EE9" w:rsidRPr="00AE5FBD" w:rsidDel="00AC257A">
              <w:rPr>
                <w:noProof/>
                <w:webHidden/>
              </w:rPr>
              <w:fldChar w:fldCharType="end"/>
            </w:r>
          </w:del>
          <w:r>
            <w:rPr>
              <w:noProof/>
            </w:rPr>
            <w:fldChar w:fldCharType="end"/>
          </w:r>
        </w:p>
        <w:p w14:paraId="27655374" w14:textId="2E8AC142" w:rsidR="00334EE9" w:rsidRPr="00AE5FBD" w:rsidRDefault="00FE6F55" w:rsidP="001D087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2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1.4.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Aktualne uwarunkowania wykonania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_Toc130216452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A630F1">
              <w:rPr>
                <w:noProof/>
                <w:webHidden/>
              </w:rPr>
              <w:t>4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753F4C46" w14:textId="4AE02D22" w:rsidR="00334EE9" w:rsidRPr="00AE5FBD" w:rsidRDefault="00FE6F55" w:rsidP="001D087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3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Opis wymagań Zamawiającego w stosunku do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_Toc130216453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A630F1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185E100B" w14:textId="7BDAC4C6" w:rsidR="00334EE9" w:rsidRPr="00AE5FBD" w:rsidRDefault="00FE6F55" w:rsidP="001D087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4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dokumentacji projektowej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_Toc130216454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A630F1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6B9A3E26" w14:textId="4E867398" w:rsidR="00334EE9" w:rsidRPr="00AE5FBD" w:rsidRDefault="00FE6F55" w:rsidP="001D087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5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przygotowania terenu budowy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_Toc130216455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A630F1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174F34F0" w14:textId="7B1E196F" w:rsidR="00334EE9" w:rsidRPr="00AE5FBD" w:rsidRDefault="00FE6F55" w:rsidP="001D087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6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2.3.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architektury, konstrukcji i wykończenia oraz zagospodarowania terenu.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_Toc130216456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A630F1">
              <w:rPr>
                <w:noProof/>
                <w:webHidden/>
              </w:rPr>
              <w:t>6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4AE9BDA" w14:textId="4CC2AADD" w:rsidR="00334EE9" w:rsidRDefault="00FE6F55" w:rsidP="001D087A">
          <w:pPr>
            <w:pStyle w:val="Spistreci1"/>
            <w:rPr>
              <w:ins w:id="4" w:author="Jewstafiew Agata" w:date="2024-04-16T09:11:00Z"/>
              <w:noProof/>
            </w:rPr>
          </w:pPr>
          <w:r>
            <w:fldChar w:fldCharType="begin"/>
          </w:r>
          <w:r>
            <w:instrText>HYPERLINK \l "_Toc130216457"</w:instrText>
          </w:r>
          <w:r>
            <w:fldChar w:fldCharType="separate"/>
          </w:r>
          <w:r w:rsidR="00334EE9" w:rsidRPr="00AE5FBD">
            <w:rPr>
              <w:rStyle w:val="Hipercze"/>
              <w:rFonts w:ascii="Open Sans" w:eastAsia="Arial" w:hAnsi="Open Sans" w:cs="Open Sans"/>
              <w:noProof/>
              <w:sz w:val="20"/>
              <w:szCs w:val="20"/>
            </w:rPr>
            <w:t>2.4.</w:t>
          </w:r>
          <w:r w:rsidR="00334EE9" w:rsidRPr="00AE5FBD">
            <w:rPr>
              <w:rFonts w:eastAsiaTheme="minorEastAsia"/>
              <w:noProof/>
              <w:lang w:eastAsia="pl-PL"/>
            </w:rPr>
            <w:tab/>
          </w:r>
          <w:r w:rsidR="00334EE9" w:rsidRPr="00AE5FBD">
            <w:rPr>
              <w:rStyle w:val="Hipercze"/>
              <w:rFonts w:ascii="Open Sans" w:eastAsia="Arial" w:hAnsi="Open Sans" w:cs="Open Sans"/>
              <w:noProof/>
              <w:sz w:val="20"/>
              <w:szCs w:val="20"/>
              <w:shd w:val="clear" w:color="auto" w:fill="FFFFFF"/>
            </w:rPr>
            <w:t>Wymagania dotyczące wykonania i odbioru robót budowlanych</w:t>
          </w:r>
          <w:r w:rsidR="00334EE9" w:rsidRPr="00AE5FBD">
            <w:rPr>
              <w:noProof/>
              <w:webHidden/>
            </w:rPr>
            <w:tab/>
          </w:r>
          <w:r w:rsidR="00334EE9" w:rsidRPr="00AE5FBD">
            <w:rPr>
              <w:noProof/>
              <w:webHidden/>
            </w:rPr>
            <w:fldChar w:fldCharType="begin"/>
          </w:r>
          <w:r w:rsidR="00334EE9" w:rsidRPr="00AE5FBD">
            <w:rPr>
              <w:noProof/>
              <w:webHidden/>
            </w:rPr>
            <w:instrText xml:space="preserve"> PAGEREF _Toc130216457 \h </w:instrText>
          </w:r>
          <w:r w:rsidR="00334EE9" w:rsidRPr="00AE5FBD">
            <w:rPr>
              <w:noProof/>
              <w:webHidden/>
            </w:rPr>
          </w:r>
          <w:r w:rsidR="00334EE9" w:rsidRPr="00AE5FBD">
            <w:rPr>
              <w:noProof/>
              <w:webHidden/>
            </w:rPr>
            <w:fldChar w:fldCharType="separate"/>
          </w:r>
          <w:ins w:id="5" w:author="Żółtowska Małgorzata" w:date="2024-04-12T12:22:00Z">
            <w:r w:rsidR="00A630F1">
              <w:rPr>
                <w:noProof/>
                <w:webHidden/>
              </w:rPr>
              <w:t>8</w:t>
            </w:r>
          </w:ins>
          <w:del w:id="6" w:author="Żółtowska Małgorzata" w:date="2024-04-12T12:22:00Z">
            <w:r w:rsidR="001842E0" w:rsidDel="00A630F1">
              <w:rPr>
                <w:noProof/>
                <w:webHidden/>
              </w:rPr>
              <w:delText>9</w:delText>
            </w:r>
          </w:del>
          <w:r w:rsidR="00334EE9" w:rsidRPr="00AE5FBD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3A66AA3" w14:textId="39209CE6" w:rsidR="00AC257A" w:rsidRDefault="00AC257A" w:rsidP="00AC257A">
          <w:pPr>
            <w:rPr>
              <w:ins w:id="7" w:author="Jewstafiew Agata" w:date="2024-04-16T09:13:00Z"/>
              <w:rFonts w:ascii="Open Sans" w:hAnsi="Open Sans" w:cs="Open Sans"/>
              <w:sz w:val="20"/>
              <w:szCs w:val="20"/>
            </w:rPr>
          </w:pPr>
          <w:ins w:id="8" w:author="Jewstafiew Agata" w:date="2024-04-16T09:11:00Z">
            <w:r w:rsidRPr="00AC257A">
              <w:rPr>
                <w:rFonts w:ascii="Open Sans" w:hAnsi="Open Sans" w:cs="Open Sans"/>
                <w:sz w:val="20"/>
                <w:szCs w:val="20"/>
                <w:rPrChange w:id="9" w:author="Jewstafiew Agata" w:date="2024-04-16T09:11:00Z">
                  <w:rPr/>
                </w:rPrChange>
              </w:rPr>
              <w:t>2.5.</w:t>
            </w:r>
            <w:r w:rsidRPr="00AC257A">
              <w:rPr>
                <w:rFonts w:ascii="Open Sans" w:hAnsi="Open Sans" w:cs="Open Sans"/>
                <w:sz w:val="20"/>
                <w:szCs w:val="20"/>
                <w:rPrChange w:id="10" w:author="Jewstafiew Agata" w:date="2024-04-16T09:11:00Z">
                  <w:rPr/>
                </w:rPrChange>
              </w:rPr>
              <w:tab/>
              <w:t>Zamawiający przekaże Wykonawcy do realizacji plac budowy, określony dokumentacją</w:t>
            </w:r>
          </w:ins>
          <w:ins w:id="11" w:author="Jewstafiew Agata" w:date="2024-04-16T09:12:00Z">
            <w:r>
              <w:rPr>
                <w:rFonts w:ascii="Open Sans" w:hAnsi="Open Sans" w:cs="Open Sans"/>
                <w:sz w:val="20"/>
                <w:szCs w:val="20"/>
              </w:rPr>
              <w:t>…...8</w:t>
            </w:r>
          </w:ins>
        </w:p>
        <w:p w14:paraId="6012B26E" w14:textId="40E1C5C0" w:rsidR="001D087A" w:rsidRPr="00AC257A" w:rsidRDefault="001D087A">
          <w:pPr>
            <w:rPr>
              <w:rFonts w:ascii="Open Sans" w:hAnsi="Open Sans" w:cs="Open Sans"/>
              <w:sz w:val="20"/>
              <w:szCs w:val="20"/>
              <w:rPrChange w:id="12" w:author="Jewstafiew Agata" w:date="2024-04-16T09:11:00Z">
                <w:rPr>
                  <w:rFonts w:eastAsiaTheme="minorEastAsia"/>
                  <w:noProof/>
                  <w:lang w:eastAsia="pl-PL"/>
                </w:rPr>
              </w:rPrChange>
            </w:rPr>
            <w:pPrChange w:id="13" w:author="Jewstafiew Agata" w:date="2024-04-16T09:14:00Z">
              <w:pPr>
                <w:pStyle w:val="Spistreci1"/>
              </w:pPr>
            </w:pPrChange>
          </w:pPr>
          <w:ins w:id="14" w:author="Jewstafiew Agata" w:date="2024-04-16T09:13:00Z">
            <w:r w:rsidRPr="001D087A">
              <w:rPr>
                <w:rFonts w:ascii="Open Sans" w:hAnsi="Open Sans" w:cs="Open Sans"/>
                <w:sz w:val="20"/>
                <w:szCs w:val="20"/>
              </w:rPr>
              <w:t>2.6</w:t>
            </w:r>
            <w:r>
              <w:rPr>
                <w:rFonts w:ascii="Open Sans" w:hAnsi="Open Sans" w:cs="Open Sans"/>
                <w:sz w:val="20"/>
                <w:szCs w:val="20"/>
              </w:rPr>
              <w:t>-2.</w:t>
            </w:r>
          </w:ins>
          <w:ins w:id="15" w:author="Jewstafiew Agata" w:date="2024-04-16T09:15:00Z">
            <w:r>
              <w:rPr>
                <w:rFonts w:ascii="Open Sans" w:hAnsi="Open Sans" w:cs="Open Sans"/>
                <w:sz w:val="20"/>
                <w:szCs w:val="20"/>
              </w:rPr>
              <w:t>9</w:t>
            </w:r>
          </w:ins>
          <w:ins w:id="16" w:author="Jewstafiew Agata" w:date="2024-04-16T09:13:00Z">
            <w:r w:rsidRPr="001D087A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1D087A">
              <w:rPr>
                <w:rFonts w:ascii="Open Sans" w:hAnsi="Open Sans" w:cs="Open Sans"/>
                <w:sz w:val="20"/>
                <w:szCs w:val="20"/>
              </w:rPr>
              <w:tab/>
            </w:r>
          </w:ins>
          <w:ins w:id="17" w:author="Jewstafiew Agata" w:date="2024-04-16T09:14:00Z">
            <w:r>
              <w:rPr>
                <w:rFonts w:ascii="Open Sans" w:hAnsi="Open Sans" w:cs="Open Sans"/>
                <w:sz w:val="20"/>
                <w:szCs w:val="20"/>
              </w:rPr>
              <w:t xml:space="preserve">Zobowiązania </w:t>
            </w:r>
          </w:ins>
          <w:ins w:id="18" w:author="Jewstafiew Agata" w:date="2024-04-16T09:13:00Z">
            <w:r w:rsidRPr="001D087A">
              <w:rPr>
                <w:rFonts w:ascii="Open Sans" w:hAnsi="Open Sans" w:cs="Open Sans"/>
                <w:sz w:val="20"/>
                <w:szCs w:val="20"/>
              </w:rPr>
              <w:t>Wykonawc</w:t>
            </w:r>
          </w:ins>
          <w:ins w:id="19" w:author="Jewstafiew Agata" w:date="2024-04-16T09:14:00Z">
            <w:r>
              <w:rPr>
                <w:rFonts w:ascii="Open Sans" w:hAnsi="Open Sans" w:cs="Open Sans"/>
                <w:sz w:val="20"/>
                <w:szCs w:val="20"/>
              </w:rPr>
              <w:t>y……………………………………………………………………………………</w:t>
            </w:r>
          </w:ins>
          <w:ins w:id="20" w:author="Jewstafiew Agata" w:date="2024-04-16T09:19:00Z">
            <w:r>
              <w:rPr>
                <w:rFonts w:ascii="Open Sans" w:hAnsi="Open Sans" w:cs="Open Sans"/>
                <w:sz w:val="20"/>
                <w:szCs w:val="20"/>
              </w:rPr>
              <w:t>.</w:t>
            </w:r>
          </w:ins>
          <w:ins w:id="21" w:author="Jewstafiew Agata" w:date="2024-04-16T09:14:00Z">
            <w:r>
              <w:rPr>
                <w:rFonts w:ascii="Open Sans" w:hAnsi="Open Sans" w:cs="Open Sans"/>
                <w:sz w:val="20"/>
                <w:szCs w:val="20"/>
              </w:rPr>
              <w:t>……</w:t>
            </w:r>
          </w:ins>
          <w:ins w:id="22" w:author="Jewstafiew Agata" w:date="2024-04-16T09:15:00Z">
            <w:r>
              <w:rPr>
                <w:rFonts w:ascii="Open Sans" w:hAnsi="Open Sans" w:cs="Open Sans"/>
                <w:sz w:val="20"/>
                <w:szCs w:val="20"/>
              </w:rPr>
              <w:t>..</w:t>
            </w:r>
          </w:ins>
          <w:ins w:id="23" w:author="Jewstafiew Agata" w:date="2024-04-16T09:14:00Z">
            <w:r>
              <w:rPr>
                <w:rFonts w:ascii="Open Sans" w:hAnsi="Open Sans" w:cs="Open Sans"/>
                <w:sz w:val="20"/>
                <w:szCs w:val="20"/>
              </w:rPr>
              <w:t>……..9</w:t>
            </w:r>
          </w:ins>
        </w:p>
        <w:p w14:paraId="499DCAAB" w14:textId="6321BDB8" w:rsidR="00334EE9" w:rsidRPr="00AE5FBD" w:rsidRDefault="00FE6F55" w:rsidP="001D087A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>HYPERLINK \l "_Toc130216458"</w:instrText>
          </w:r>
          <w:r>
            <w:fldChar w:fldCharType="separate"/>
          </w:r>
          <w:r w:rsidR="00334EE9" w:rsidRPr="00AE5FBD">
            <w:rPr>
              <w:rStyle w:val="Hipercze"/>
              <w:rFonts w:ascii="Open Sans" w:eastAsia="Arial" w:hAnsi="Open Sans" w:cs="Open Sans"/>
              <w:b/>
              <w:bCs/>
              <w:noProof/>
              <w:sz w:val="20"/>
              <w:szCs w:val="20"/>
            </w:rPr>
            <w:t>II.</w:t>
          </w:r>
          <w:r w:rsidR="00334EE9" w:rsidRPr="00AE5FBD">
            <w:rPr>
              <w:rFonts w:eastAsiaTheme="minorEastAsia"/>
              <w:noProof/>
              <w:lang w:eastAsia="pl-PL"/>
            </w:rPr>
            <w:tab/>
          </w:r>
          <w:r w:rsidR="00334EE9" w:rsidRPr="00AE5FBD">
            <w:rPr>
              <w:rStyle w:val="Hipercze"/>
              <w:rFonts w:ascii="Open Sans" w:eastAsia="Arial" w:hAnsi="Open Sans" w:cs="Open Sans"/>
              <w:b/>
              <w:bCs/>
              <w:noProof/>
              <w:sz w:val="20"/>
              <w:szCs w:val="20"/>
              <w:shd w:val="clear" w:color="auto" w:fill="FFFFFF"/>
            </w:rPr>
            <w:t>Część informacyjna programu funkcjonalno-użytkowego</w:t>
          </w:r>
          <w:r w:rsidR="00334EE9" w:rsidRPr="00AE5FBD">
            <w:rPr>
              <w:noProof/>
              <w:webHidden/>
            </w:rPr>
            <w:tab/>
          </w:r>
          <w:r w:rsidR="00334EE9" w:rsidRPr="00AE5FBD">
            <w:rPr>
              <w:noProof/>
              <w:webHidden/>
            </w:rPr>
            <w:fldChar w:fldCharType="begin"/>
          </w:r>
          <w:r w:rsidR="00334EE9" w:rsidRPr="00AE5FBD">
            <w:rPr>
              <w:noProof/>
              <w:webHidden/>
            </w:rPr>
            <w:instrText xml:space="preserve"> PAGEREF _Toc130216458 \h </w:instrText>
          </w:r>
          <w:r w:rsidR="00334EE9" w:rsidRPr="00AE5FBD">
            <w:rPr>
              <w:noProof/>
              <w:webHidden/>
            </w:rPr>
          </w:r>
          <w:r w:rsidR="00334EE9" w:rsidRPr="00AE5FBD">
            <w:rPr>
              <w:noProof/>
              <w:webHidden/>
            </w:rPr>
            <w:fldChar w:fldCharType="separate"/>
          </w:r>
          <w:ins w:id="24" w:author="Żółtowska Małgorzata" w:date="2024-04-12T12:22:00Z">
            <w:r w:rsidR="00A630F1">
              <w:rPr>
                <w:noProof/>
                <w:webHidden/>
              </w:rPr>
              <w:t>11</w:t>
            </w:r>
          </w:ins>
          <w:del w:id="25" w:author="Żółtowska Małgorzata" w:date="2024-04-12T12:22:00Z">
            <w:r w:rsidR="001842E0" w:rsidDel="00A630F1">
              <w:rPr>
                <w:noProof/>
                <w:webHidden/>
              </w:rPr>
              <w:delText>13</w:delText>
            </w:r>
          </w:del>
          <w:r w:rsidR="00334EE9" w:rsidRPr="00AE5FBD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574DF1B" w14:textId="1B5693DA" w:rsidR="00334EE9" w:rsidRPr="00AE5FBD" w:rsidDel="001D087A" w:rsidRDefault="00FE6F55" w:rsidP="001D087A">
          <w:pPr>
            <w:pStyle w:val="Spistreci1"/>
            <w:rPr>
              <w:del w:id="26" w:author="Jewstafiew Agata" w:date="2024-04-16T09:17:00Z"/>
              <w:rFonts w:eastAsiaTheme="minorEastAsia"/>
              <w:noProof/>
              <w:lang w:eastAsia="pl-PL"/>
            </w:rPr>
          </w:pPr>
          <w:del w:id="27" w:author="Jewstafiew Agata" w:date="2024-04-16T09:17:00Z">
            <w:r w:rsidDel="001D087A">
              <w:fldChar w:fldCharType="begin"/>
            </w:r>
            <w:r w:rsidDel="001D087A">
              <w:delInstrText>HYPERLINK \l "_Toc130216459"</w:delInstrText>
            </w:r>
            <w:r w:rsidDel="001D087A">
              <w:fldChar w:fldCharType="separate"/>
            </w:r>
            <w:r w:rsidR="00334EE9" w:rsidRPr="00AE5FBD" w:rsidDel="001D087A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delText>1.</w:delText>
            </w:r>
            <w:r w:rsidR="00334EE9" w:rsidRPr="00AE5FBD" w:rsidDel="001D087A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 w:rsidDel="001D087A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delText>Oświadczenie Zamawiającego stwierdzające jego prawo do dysponowania nieruchomością na cele budowlane</w:delText>
            </w:r>
            <w:r w:rsidR="00334EE9" w:rsidRPr="00AE5FBD" w:rsidDel="001D087A">
              <w:rPr>
                <w:noProof/>
                <w:webHidden/>
              </w:rPr>
              <w:tab/>
            </w:r>
            <w:r w:rsidR="00334EE9" w:rsidRPr="00AE5FBD" w:rsidDel="001D087A">
              <w:rPr>
                <w:noProof/>
                <w:webHidden/>
              </w:rPr>
              <w:fldChar w:fldCharType="begin"/>
            </w:r>
            <w:r w:rsidR="00334EE9" w:rsidRPr="00AE5FBD" w:rsidDel="001D087A">
              <w:rPr>
                <w:noProof/>
                <w:webHidden/>
              </w:rPr>
              <w:delInstrText xml:space="preserve"> PAGEREF _Toc130216459 \h </w:delInstrText>
            </w:r>
            <w:r w:rsidR="00334EE9" w:rsidRPr="00AE5FBD" w:rsidDel="001D087A">
              <w:rPr>
                <w:noProof/>
                <w:webHidden/>
              </w:rPr>
            </w:r>
            <w:r w:rsidR="00334EE9" w:rsidRPr="00AE5FBD" w:rsidDel="001D087A">
              <w:rPr>
                <w:noProof/>
                <w:webHidden/>
              </w:rPr>
              <w:fldChar w:fldCharType="separate"/>
            </w:r>
          </w:del>
          <w:ins w:id="28" w:author="Żółtowska Małgorzata" w:date="2024-04-12T12:22:00Z">
            <w:del w:id="29" w:author="Jewstafiew Agata" w:date="2024-04-16T09:17:00Z">
              <w:r w:rsidR="00A630F1" w:rsidDel="001D087A">
                <w:rPr>
                  <w:b/>
                  <w:bCs/>
                  <w:noProof/>
                  <w:webHidden/>
                </w:rPr>
                <w:delText>Błąd! Nie zdefiniowano zakładki.</w:delText>
              </w:r>
            </w:del>
          </w:ins>
          <w:del w:id="30" w:author="Jewstafiew Agata" w:date="2024-04-16T09:17:00Z">
            <w:r w:rsidR="001842E0" w:rsidDel="001D087A">
              <w:rPr>
                <w:noProof/>
                <w:webHidden/>
              </w:rPr>
              <w:delText>13</w:delText>
            </w:r>
            <w:r w:rsidR="00334EE9" w:rsidRPr="00AE5FBD" w:rsidDel="001D087A">
              <w:rPr>
                <w:noProof/>
                <w:webHidden/>
              </w:rPr>
              <w:fldChar w:fldCharType="end"/>
            </w:r>
            <w:r w:rsidDel="001D087A">
              <w:rPr>
                <w:noProof/>
              </w:rPr>
              <w:fldChar w:fldCharType="end"/>
            </w:r>
          </w:del>
        </w:p>
        <w:p w14:paraId="2F9FF89C" w14:textId="59C95731" w:rsidR="00334EE9" w:rsidRPr="00AE5FBD" w:rsidRDefault="00FE6F55" w:rsidP="001D087A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>HYPERLINK \l "_Toc130216460"</w:instrText>
          </w:r>
          <w:r>
            <w:fldChar w:fldCharType="separate"/>
          </w:r>
          <w:ins w:id="31" w:author="Jewstafiew Agata" w:date="2024-04-16T09:17:00Z">
            <w:r w:rsidR="001D087A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1</w:t>
            </w:r>
          </w:ins>
          <w:del w:id="32" w:author="Jewstafiew Agata" w:date="2024-04-16T09:17:00Z">
            <w:r w:rsidR="00334EE9" w:rsidRPr="00AE5FBD" w:rsidDel="001D087A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delText>2</w:delText>
            </w:r>
          </w:del>
          <w:r w:rsidR="00334EE9" w:rsidRPr="00AE5FBD">
            <w:rPr>
              <w:rStyle w:val="Hipercze"/>
              <w:rFonts w:ascii="Open Sans" w:eastAsia="Arial" w:hAnsi="Open Sans" w:cs="Open Sans"/>
              <w:noProof/>
              <w:sz w:val="20"/>
              <w:szCs w:val="20"/>
            </w:rPr>
            <w:t>.</w:t>
          </w:r>
          <w:r w:rsidR="00334EE9" w:rsidRPr="00AE5FBD">
            <w:rPr>
              <w:rFonts w:eastAsiaTheme="minorEastAsia"/>
              <w:noProof/>
              <w:lang w:eastAsia="pl-PL"/>
            </w:rPr>
            <w:tab/>
          </w:r>
          <w:r w:rsidR="00334EE9" w:rsidRPr="00AE5FBD">
            <w:rPr>
              <w:rStyle w:val="Hipercze"/>
              <w:rFonts w:ascii="Open Sans" w:eastAsia="Arial" w:hAnsi="Open Sans" w:cs="Open Sans"/>
              <w:noProof/>
              <w:sz w:val="20"/>
              <w:szCs w:val="20"/>
              <w:shd w:val="clear" w:color="auto" w:fill="FFFFFF"/>
            </w:rPr>
            <w:t>Przepisy prawne i normy związane z projektowaniem  i wykonaniem zamierzenia budowlanego</w:t>
          </w:r>
          <w:r w:rsidR="00334EE9" w:rsidRPr="00AE5FBD">
            <w:rPr>
              <w:noProof/>
              <w:webHidden/>
            </w:rPr>
            <w:tab/>
          </w:r>
          <w:r w:rsidR="00334EE9" w:rsidRPr="00AE5FBD">
            <w:rPr>
              <w:noProof/>
              <w:webHidden/>
            </w:rPr>
            <w:fldChar w:fldCharType="begin"/>
          </w:r>
          <w:r w:rsidR="00334EE9" w:rsidRPr="00AE5FBD">
            <w:rPr>
              <w:noProof/>
              <w:webHidden/>
            </w:rPr>
            <w:instrText xml:space="preserve"> PAGEREF _Toc130216460 \h </w:instrText>
          </w:r>
          <w:r w:rsidR="00334EE9" w:rsidRPr="00AE5FBD">
            <w:rPr>
              <w:noProof/>
              <w:webHidden/>
            </w:rPr>
          </w:r>
          <w:r w:rsidR="00334EE9" w:rsidRPr="00AE5FBD">
            <w:rPr>
              <w:noProof/>
              <w:webHidden/>
            </w:rPr>
            <w:fldChar w:fldCharType="separate"/>
          </w:r>
          <w:ins w:id="33" w:author="Żółtowska Małgorzata" w:date="2024-04-12T12:22:00Z">
            <w:r w:rsidR="00A630F1">
              <w:rPr>
                <w:noProof/>
                <w:webHidden/>
              </w:rPr>
              <w:t>11</w:t>
            </w:r>
          </w:ins>
          <w:del w:id="34" w:author="Żółtowska Małgorzata" w:date="2024-04-12T12:22:00Z">
            <w:r w:rsidR="001842E0" w:rsidDel="00A630F1">
              <w:rPr>
                <w:noProof/>
                <w:webHidden/>
              </w:rPr>
              <w:delText>13</w:delText>
            </w:r>
          </w:del>
          <w:r w:rsidR="00334EE9" w:rsidRPr="00AE5FBD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64922A1" w14:textId="27113E6F" w:rsidR="005031A0" w:rsidRPr="00AE5FBD" w:rsidRDefault="005031A0" w:rsidP="00910ECA">
          <w:pPr>
            <w:spacing w:line="240" w:lineRule="auto"/>
            <w:rPr>
              <w:rFonts w:ascii="Open Sans" w:hAnsi="Open Sans" w:cs="Open Sans"/>
              <w:sz w:val="20"/>
              <w:szCs w:val="20"/>
            </w:rPr>
          </w:pPr>
          <w:r w:rsidRPr="00AE5FBD">
            <w:rPr>
              <w:rFonts w:ascii="Open Sans" w:hAnsi="Open Sans" w:cs="Open Sans"/>
              <w:b/>
              <w:bCs/>
              <w:sz w:val="20"/>
              <w:szCs w:val="20"/>
            </w:rPr>
            <w:fldChar w:fldCharType="end"/>
          </w:r>
        </w:p>
      </w:sdtContent>
    </w:sdt>
    <w:p w14:paraId="3FC524D5" w14:textId="29718784" w:rsidR="00B96A8F" w:rsidRPr="00AE5FBD" w:rsidRDefault="00B96A8F" w:rsidP="00910ECA">
      <w:pPr>
        <w:spacing w:line="240" w:lineRule="auto"/>
        <w:rPr>
          <w:rFonts w:ascii="Open Sans" w:eastAsia="Arial" w:hAnsi="Open Sans" w:cs="Open Sans"/>
          <w:sz w:val="20"/>
          <w:szCs w:val="20"/>
          <w:shd w:val="clear" w:color="auto" w:fill="FFFFFF"/>
        </w:rPr>
      </w:pPr>
    </w:p>
    <w:p w14:paraId="3B07D4AE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086CBB0B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768C378F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04DE91CB" w14:textId="0883D13D" w:rsidR="00B73E41" w:rsidRPr="00AE5FBD" w:rsidRDefault="007D5C9E" w:rsidP="00910ECA">
      <w:pPr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  <w:r w:rsidRPr="00AE5FBD">
        <w:rPr>
          <w:rFonts w:ascii="Open Sans" w:hAnsi="Open Sans" w:cs="Open Sans"/>
          <w:color w:val="212529"/>
          <w:sz w:val="20"/>
          <w:szCs w:val="20"/>
        </w:rPr>
        <w:br w:type="page"/>
      </w:r>
    </w:p>
    <w:p w14:paraId="06647633" w14:textId="7DA77A4E" w:rsidR="0097617D" w:rsidRPr="00AE5FBD" w:rsidRDefault="00B73E41" w:rsidP="00910ECA">
      <w:pPr>
        <w:pStyle w:val="Akapitzlist"/>
        <w:numPr>
          <w:ilvl w:val="0"/>
          <w:numId w:val="1"/>
        </w:numPr>
        <w:spacing w:after="0" w:line="240" w:lineRule="auto"/>
        <w:jc w:val="both"/>
        <w:outlineLvl w:val="0"/>
        <w:rPr>
          <w:rStyle w:val="Heading3"/>
          <w:rFonts w:ascii="Open Sans" w:hAnsi="Open Sans" w:cs="Open Sans"/>
          <w:b/>
          <w:bCs/>
        </w:rPr>
      </w:pPr>
      <w:bookmarkStart w:id="35" w:name="bookmark6"/>
      <w:bookmarkStart w:id="36" w:name="_Toc130216447"/>
      <w:r w:rsidRPr="00AE5FBD">
        <w:rPr>
          <w:rStyle w:val="Heading3"/>
          <w:rFonts w:ascii="Open Sans" w:hAnsi="Open Sans" w:cs="Open Sans"/>
          <w:b/>
          <w:bCs/>
        </w:rPr>
        <w:lastRenderedPageBreak/>
        <w:t>Część opisowa programu funkcjonalno-użytkowego</w:t>
      </w:r>
      <w:bookmarkEnd w:id="35"/>
      <w:bookmarkEnd w:id="36"/>
    </w:p>
    <w:p w14:paraId="014EA409" w14:textId="61198D96" w:rsidR="00B73E41" w:rsidRPr="006C3CE7" w:rsidRDefault="00154CD5" w:rsidP="001D087A">
      <w:pPr>
        <w:pStyle w:val="N1"/>
        <w:rPr>
          <w:rStyle w:val="Heading3"/>
          <w:rFonts w:ascii="Open Sans" w:eastAsiaTheme="majorEastAsia" w:hAnsi="Open Sans" w:cs="Open Sans"/>
          <w:shd w:val="clear" w:color="auto" w:fill="auto"/>
        </w:rPr>
      </w:pPr>
      <w:bookmarkStart w:id="37" w:name="_Toc130216448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Opis ogólny przedmiotu zamówienia</w:t>
      </w:r>
      <w:bookmarkEnd w:id="37"/>
    </w:p>
    <w:p w14:paraId="40F7A41E" w14:textId="1A767BD3" w:rsidR="00B73E41" w:rsidRPr="00AE5FBD" w:rsidRDefault="00154CD5" w:rsidP="00910ECA">
      <w:pPr>
        <w:pStyle w:val="11N1"/>
        <w:spacing w:line="240" w:lineRule="auto"/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</w:pPr>
      <w:bookmarkStart w:id="38" w:name="bookmark7"/>
      <w:bookmarkStart w:id="39" w:name="_Toc130216449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 xml:space="preserve">Przedmiot </w:t>
      </w:r>
      <w:r w:rsidR="00B73E41"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zamówienia</w:t>
      </w:r>
      <w:bookmarkEnd w:id="38"/>
      <w:bookmarkEnd w:id="39"/>
    </w:p>
    <w:p w14:paraId="4E790121" w14:textId="77777777" w:rsidR="007611BC" w:rsidRPr="00AE5FBD" w:rsidRDefault="007611BC" w:rsidP="00910ECA">
      <w:pPr>
        <w:pStyle w:val="11N1"/>
        <w:numPr>
          <w:ilvl w:val="0"/>
          <w:numId w:val="0"/>
        </w:numPr>
        <w:spacing w:line="240" w:lineRule="auto"/>
        <w:ind w:left="792"/>
        <w:rPr>
          <w:rFonts w:ascii="Open Sans" w:hAnsi="Open Sans" w:cs="Open Sans"/>
          <w:sz w:val="20"/>
          <w:szCs w:val="20"/>
        </w:rPr>
      </w:pPr>
    </w:p>
    <w:p w14:paraId="604142A8" w14:textId="3CEC4713" w:rsidR="004B797E" w:rsidRDefault="00CB2C35" w:rsidP="004B797E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CB2C35">
        <w:rPr>
          <w:rStyle w:val="Bodytext"/>
          <w:rFonts w:ascii="Open Sans" w:hAnsi="Open Sans" w:cs="Open Sans"/>
          <w:sz w:val="20"/>
          <w:szCs w:val="20"/>
        </w:rPr>
        <w:t xml:space="preserve">Przedmiotem zamówienia jest rozbudowa istniejącej infrastruktury sportowej </w:t>
      </w:r>
      <w:r w:rsidR="004B797E" w:rsidRPr="004B797E">
        <w:rPr>
          <w:rStyle w:val="Bodytext"/>
          <w:rFonts w:ascii="Open Sans" w:hAnsi="Open Sans" w:cs="Open Sans"/>
          <w:sz w:val="20"/>
          <w:szCs w:val="20"/>
        </w:rPr>
        <w:t>w Gdańsk</w:t>
      </w:r>
      <w:r w:rsidR="004B797E">
        <w:rPr>
          <w:rStyle w:val="Bodytext"/>
          <w:rFonts w:ascii="Open Sans" w:hAnsi="Open Sans" w:cs="Open Sans"/>
          <w:sz w:val="20"/>
          <w:szCs w:val="20"/>
        </w:rPr>
        <w:t>u</w:t>
      </w:r>
      <w:r w:rsidR="004B797E" w:rsidRPr="004B797E">
        <w:rPr>
          <w:rStyle w:val="Bodytext"/>
          <w:rFonts w:ascii="Open Sans" w:hAnsi="Open Sans" w:cs="Open Sans"/>
          <w:sz w:val="20"/>
          <w:szCs w:val="20"/>
        </w:rPr>
        <w:t xml:space="preserve"> Żabian</w:t>
      </w:r>
      <w:r w:rsidR="004B797E">
        <w:rPr>
          <w:rStyle w:val="Bodytext"/>
          <w:rFonts w:ascii="Open Sans" w:hAnsi="Open Sans" w:cs="Open Sans"/>
          <w:sz w:val="20"/>
          <w:szCs w:val="20"/>
        </w:rPr>
        <w:t>ce</w:t>
      </w:r>
      <w:r w:rsidR="004B797E" w:rsidRPr="004B797E">
        <w:rPr>
          <w:rStyle w:val="Bodytext"/>
          <w:rFonts w:ascii="Open Sans" w:hAnsi="Open Sans" w:cs="Open Sans"/>
          <w:sz w:val="20"/>
          <w:szCs w:val="20"/>
        </w:rPr>
        <w:t>, na działce nr 200/21 obr. 015 przy ul. Pomorskiej 90</w:t>
      </w:r>
      <w:r w:rsidR="00AE63C6">
        <w:rPr>
          <w:rStyle w:val="Bodytext"/>
          <w:rFonts w:ascii="Open Sans" w:hAnsi="Open Sans" w:cs="Open Sans"/>
          <w:sz w:val="20"/>
          <w:szCs w:val="20"/>
        </w:rPr>
        <w:t xml:space="preserve">. </w:t>
      </w:r>
    </w:p>
    <w:p w14:paraId="074493F8" w14:textId="77777777" w:rsidR="00AE63C6" w:rsidRDefault="00AE63C6" w:rsidP="00CB2C35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139F76A0" w14:textId="1B143949" w:rsidR="00CB2C35" w:rsidRPr="00CB2C35" w:rsidRDefault="00CB2C35" w:rsidP="00CB2C35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CB2C35">
        <w:rPr>
          <w:rStyle w:val="Bodytext"/>
          <w:rFonts w:ascii="Open Sans" w:hAnsi="Open Sans" w:cs="Open Sans"/>
          <w:sz w:val="20"/>
          <w:szCs w:val="20"/>
        </w:rPr>
        <w:t>Zadanie realizowane w ramach Budżetu Obywatelskiego 202</w:t>
      </w:r>
      <w:r w:rsidR="00AE63C6">
        <w:rPr>
          <w:rStyle w:val="Bodytext"/>
          <w:rFonts w:ascii="Open Sans" w:hAnsi="Open Sans" w:cs="Open Sans"/>
          <w:sz w:val="20"/>
          <w:szCs w:val="20"/>
        </w:rPr>
        <w:t>4</w:t>
      </w:r>
      <w:r w:rsidRPr="00CB2C35">
        <w:rPr>
          <w:rStyle w:val="Bodytext"/>
          <w:rFonts w:ascii="Open Sans" w:hAnsi="Open Sans" w:cs="Open Sans"/>
          <w:sz w:val="20"/>
          <w:szCs w:val="20"/>
        </w:rPr>
        <w:t xml:space="preserve"> obejmować będzie </w:t>
      </w:r>
      <w:r w:rsidR="006B4943">
        <w:rPr>
          <w:rStyle w:val="Bodytext"/>
          <w:rFonts w:ascii="Open Sans" w:hAnsi="Open Sans" w:cs="Open Sans"/>
          <w:sz w:val="20"/>
          <w:szCs w:val="20"/>
        </w:rPr>
        <w:t>wymianę</w:t>
      </w:r>
      <w:r w:rsidR="00554A5C">
        <w:rPr>
          <w:rStyle w:val="Bodytext"/>
          <w:rFonts w:ascii="Open Sans" w:hAnsi="Open Sans" w:cs="Open Sans"/>
          <w:sz w:val="20"/>
          <w:szCs w:val="20"/>
        </w:rPr>
        <w:t xml:space="preserve"> przęseł </w:t>
      </w:r>
      <w:r w:rsidRPr="00CB2C35">
        <w:rPr>
          <w:rStyle w:val="Bodytext"/>
          <w:rFonts w:ascii="Open Sans" w:hAnsi="Open Sans" w:cs="Open Sans"/>
          <w:sz w:val="20"/>
          <w:szCs w:val="20"/>
        </w:rPr>
        <w:t xml:space="preserve">ogrodzenia panelowego pełniącego funkcję wygrodzenia strefy, gdzie psy </w:t>
      </w:r>
      <w:r w:rsidR="00554A5C">
        <w:rPr>
          <w:rStyle w:val="Bodytext"/>
          <w:rFonts w:ascii="Open Sans" w:hAnsi="Open Sans" w:cs="Open Sans"/>
          <w:sz w:val="20"/>
          <w:szCs w:val="20"/>
        </w:rPr>
        <w:t>mogą</w:t>
      </w:r>
      <w:r w:rsidRPr="00CB2C35">
        <w:rPr>
          <w:rStyle w:val="Bodytext"/>
          <w:rFonts w:ascii="Open Sans" w:hAnsi="Open Sans" w:cs="Open Sans"/>
          <w:sz w:val="20"/>
          <w:szCs w:val="20"/>
        </w:rPr>
        <w:t xml:space="preserve"> swobodnie biegać wraz z </w:t>
      </w:r>
      <w:del w:id="40" w:author="Żółtowska Małgorzata" w:date="2024-04-12T12:00:00Z">
        <w:r w:rsidR="001B5C3B" w:rsidDel="00DE49CB">
          <w:rPr>
            <w:rStyle w:val="Bodytext"/>
            <w:rFonts w:ascii="Open Sans" w:hAnsi="Open Sans" w:cs="Open Sans"/>
            <w:sz w:val="20"/>
            <w:szCs w:val="20"/>
          </w:rPr>
          <w:delText>zakupem</w:delText>
        </w:r>
        <w:r w:rsidRPr="00CB2C35" w:rsidDel="00DE49CB">
          <w:rPr>
            <w:rStyle w:val="Bodytext"/>
            <w:rFonts w:ascii="Open Sans" w:hAnsi="Open Sans" w:cs="Open Sans"/>
            <w:sz w:val="20"/>
            <w:szCs w:val="20"/>
          </w:rPr>
          <w:delText xml:space="preserve"> </w:delText>
        </w:r>
      </w:del>
      <w:r w:rsidRPr="00CB2C35">
        <w:rPr>
          <w:rStyle w:val="Bodytext"/>
          <w:rFonts w:ascii="Open Sans" w:hAnsi="Open Sans" w:cs="Open Sans"/>
          <w:sz w:val="20"/>
          <w:szCs w:val="20"/>
        </w:rPr>
        <w:t xml:space="preserve">wyposażeniem w urządzenia sprawnościowe dla psów i </w:t>
      </w:r>
      <w:r w:rsidR="002F3343">
        <w:rPr>
          <w:rStyle w:val="Bodytext"/>
          <w:rFonts w:ascii="Open Sans" w:hAnsi="Open Sans" w:cs="Open Sans"/>
          <w:sz w:val="20"/>
          <w:szCs w:val="20"/>
        </w:rPr>
        <w:t>odnowieniem ławek</w:t>
      </w:r>
      <w:r w:rsidRPr="00CB2C35">
        <w:rPr>
          <w:rStyle w:val="Bodytext"/>
          <w:rFonts w:ascii="Open Sans" w:hAnsi="Open Sans" w:cs="Open Sans"/>
          <w:sz w:val="20"/>
          <w:szCs w:val="20"/>
        </w:rPr>
        <w:t xml:space="preserve"> do odpoczynku dla ich opiekunów. </w:t>
      </w:r>
    </w:p>
    <w:p w14:paraId="679682FB" w14:textId="77777777" w:rsidR="00CB2C35" w:rsidRPr="00CB2C35" w:rsidRDefault="00CB2C35" w:rsidP="00CB2C35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142BD37E" w14:textId="35003F2F" w:rsidR="00CB2C35" w:rsidRPr="00CB2C35" w:rsidRDefault="00CB2C35" w:rsidP="00CB2C35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CB2C35">
        <w:rPr>
          <w:rStyle w:val="Bodytext"/>
          <w:rFonts w:ascii="Open Sans" w:hAnsi="Open Sans" w:cs="Open Sans"/>
          <w:sz w:val="20"/>
          <w:szCs w:val="20"/>
        </w:rPr>
        <w:t>Zakres zamówienia obejmuje sporządzenie dokumentacji projektowej</w:t>
      </w:r>
      <w:r w:rsidR="002F3343">
        <w:rPr>
          <w:rStyle w:val="Bodytext"/>
          <w:rFonts w:ascii="Open Sans" w:hAnsi="Open Sans" w:cs="Open Sans"/>
          <w:sz w:val="20"/>
          <w:szCs w:val="20"/>
        </w:rPr>
        <w:t xml:space="preserve"> -</w:t>
      </w:r>
      <w:r w:rsidR="00A67BBF" w:rsidRPr="00A67BBF">
        <w:t xml:space="preserve"> </w:t>
      </w:r>
      <w:r w:rsidR="00A67BBF" w:rsidRPr="00A67BBF">
        <w:rPr>
          <w:rStyle w:val="Bodytext"/>
          <w:rFonts w:ascii="Open Sans" w:hAnsi="Open Sans" w:cs="Open Sans"/>
          <w:sz w:val="20"/>
          <w:szCs w:val="20"/>
        </w:rPr>
        <w:t xml:space="preserve">szkicu lokalizacyjnego, specyfikacji technicznej wykonania i odbioru robót budowlanych oraz wykonanie zadania na podstawie </w:t>
      </w:r>
      <w:r w:rsidR="00EA204C">
        <w:rPr>
          <w:rStyle w:val="Bodytext"/>
          <w:rFonts w:ascii="Open Sans" w:hAnsi="Open Sans" w:cs="Open Sans"/>
          <w:sz w:val="20"/>
          <w:szCs w:val="20"/>
        </w:rPr>
        <w:t xml:space="preserve">dokumentacji </w:t>
      </w:r>
      <w:r w:rsidRPr="00CB2C35">
        <w:rPr>
          <w:rStyle w:val="Bodytext"/>
          <w:rFonts w:ascii="Open Sans" w:hAnsi="Open Sans" w:cs="Open Sans"/>
          <w:sz w:val="20"/>
          <w:szCs w:val="20"/>
        </w:rPr>
        <w:t>uzgodni</w:t>
      </w:r>
      <w:r w:rsidR="00EA204C">
        <w:rPr>
          <w:rStyle w:val="Bodytext"/>
          <w:rFonts w:ascii="Open Sans" w:hAnsi="Open Sans" w:cs="Open Sans"/>
          <w:sz w:val="20"/>
          <w:szCs w:val="20"/>
        </w:rPr>
        <w:t>onej</w:t>
      </w:r>
      <w:r w:rsidRPr="00CB2C35">
        <w:rPr>
          <w:rStyle w:val="Bodytext"/>
          <w:rFonts w:ascii="Open Sans" w:hAnsi="Open Sans" w:cs="Open Sans"/>
          <w:sz w:val="20"/>
          <w:szCs w:val="20"/>
        </w:rPr>
        <w:t xml:space="preserve"> z Użytkownikiem </w:t>
      </w:r>
      <w:r w:rsidR="00EA204C">
        <w:rPr>
          <w:rStyle w:val="Bodytext"/>
          <w:rFonts w:ascii="Open Sans" w:hAnsi="Open Sans" w:cs="Open Sans"/>
          <w:sz w:val="20"/>
          <w:szCs w:val="20"/>
        </w:rPr>
        <w:t>–</w:t>
      </w:r>
      <w:r w:rsidRPr="00CB2C35">
        <w:rPr>
          <w:rStyle w:val="Bodytext"/>
          <w:rFonts w:ascii="Open Sans" w:hAnsi="Open Sans" w:cs="Open Sans"/>
          <w:sz w:val="20"/>
          <w:szCs w:val="20"/>
        </w:rPr>
        <w:t xml:space="preserve"> GZDiZ</w:t>
      </w:r>
      <w:r w:rsidR="00E375A3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705D495C" w14:textId="77777777" w:rsidR="00CB2C35" w:rsidRPr="00CB2C35" w:rsidRDefault="00CB2C35" w:rsidP="00CB2C35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6A42EBF5" w14:textId="37857147" w:rsidR="00154CD5" w:rsidRPr="00AE5FBD" w:rsidRDefault="00154CD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 cenie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>ofertowej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realizacji zadania należy ująć:</w:t>
      </w:r>
    </w:p>
    <w:p w14:paraId="4DEE5694" w14:textId="2405EE0C" w:rsidR="00154CD5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ins w:id="41" w:author="Jewstafiew Agata" w:date="2024-04-17T09:02:00Z"/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pozyskanie wszelkich niezbędnych materiałów do </w:t>
      </w:r>
      <w:r w:rsidR="00965CCB">
        <w:rPr>
          <w:rStyle w:val="Bodytext"/>
          <w:rFonts w:ascii="Open Sans" w:hAnsi="Open Sans" w:cs="Open Sans"/>
          <w:sz w:val="20"/>
          <w:szCs w:val="20"/>
        </w:rPr>
        <w:t>utworzenia s</w:t>
      </w:r>
      <w:r w:rsidR="00965CCB" w:rsidRPr="00965CCB">
        <w:rPr>
          <w:rStyle w:val="Bodytext"/>
          <w:rFonts w:ascii="Open Sans" w:hAnsi="Open Sans" w:cs="Open Sans"/>
          <w:sz w:val="20"/>
          <w:szCs w:val="20"/>
        </w:rPr>
        <w:t>chemat</w:t>
      </w:r>
      <w:r w:rsidR="00965CCB">
        <w:rPr>
          <w:rStyle w:val="Bodytext"/>
          <w:rFonts w:ascii="Open Sans" w:hAnsi="Open Sans" w:cs="Open Sans"/>
          <w:sz w:val="20"/>
          <w:szCs w:val="20"/>
        </w:rPr>
        <w:t>u</w:t>
      </w:r>
      <w:r w:rsidR="00965CCB" w:rsidRPr="00965CCB">
        <w:rPr>
          <w:rStyle w:val="Bodytext"/>
          <w:rFonts w:ascii="Open Sans" w:hAnsi="Open Sans" w:cs="Open Sans"/>
          <w:sz w:val="20"/>
          <w:szCs w:val="20"/>
        </w:rPr>
        <w:t xml:space="preserve"> lokalizacyjn</w:t>
      </w:r>
      <w:r w:rsidR="00965CCB">
        <w:rPr>
          <w:rStyle w:val="Bodytext"/>
          <w:rFonts w:ascii="Open Sans" w:hAnsi="Open Sans" w:cs="Open Sans"/>
          <w:sz w:val="20"/>
          <w:szCs w:val="20"/>
        </w:rPr>
        <w:t>ego</w:t>
      </w:r>
      <w:r w:rsidR="007E4BD2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CD34D9D" w14:textId="5E57980A" w:rsidR="00FD6CB9" w:rsidRPr="00AE5FBD" w:rsidRDefault="00FD6CB9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ins w:id="42" w:author="Jewstafiew Agata" w:date="2024-04-17T09:03:00Z">
        <w:r>
          <w:rPr>
            <w:rStyle w:val="Bodytext"/>
            <w:rFonts w:ascii="Open Sans" w:hAnsi="Open Sans" w:cs="Open Sans"/>
            <w:sz w:val="20"/>
            <w:szCs w:val="20"/>
          </w:rPr>
          <w:t>wykonanie i</w:t>
        </w:r>
      </w:ins>
      <w:ins w:id="43" w:author="Jewstafiew Agata" w:date="2024-04-17T09:02:00Z">
        <w:r w:rsidRPr="00FD6CB9">
          <w:rPr>
            <w:rStyle w:val="Bodytext"/>
            <w:rFonts w:ascii="Open Sans" w:hAnsi="Open Sans" w:cs="Open Sans"/>
            <w:sz w:val="20"/>
            <w:szCs w:val="20"/>
          </w:rPr>
          <w:t>nwentaryzacj</w:t>
        </w:r>
      </w:ins>
      <w:ins w:id="44" w:author="Jewstafiew Agata" w:date="2024-04-17T09:03:00Z">
        <w:r>
          <w:rPr>
            <w:rStyle w:val="Bodytext"/>
            <w:rFonts w:ascii="Open Sans" w:hAnsi="Open Sans" w:cs="Open Sans"/>
            <w:sz w:val="20"/>
            <w:szCs w:val="20"/>
          </w:rPr>
          <w:t>i</w:t>
        </w:r>
      </w:ins>
      <w:ins w:id="45" w:author="Jewstafiew Agata" w:date="2024-04-17T09:02:00Z">
        <w:r w:rsidRPr="00FD6CB9">
          <w:rPr>
            <w:rStyle w:val="Bodytext"/>
            <w:rFonts w:ascii="Open Sans" w:hAnsi="Open Sans" w:cs="Open Sans"/>
            <w:sz w:val="20"/>
            <w:szCs w:val="20"/>
          </w:rPr>
          <w:t xml:space="preserve"> terenu i zieleni (w obrębie inwestycji i terenu przyległego bezpośrednio do inwestycji),</w:t>
        </w:r>
      </w:ins>
    </w:p>
    <w:p w14:paraId="07E1E63B" w14:textId="128A068C" w:rsidR="00154CD5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wykonanie specyfikacji technicznej wykonania i odbioru robót, </w:t>
      </w:r>
    </w:p>
    <w:p w14:paraId="37EC3A53" w14:textId="6AEC2277" w:rsidR="00154CD5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pozyskanie </w:t>
      </w:r>
      <w:r w:rsidR="006037FA" w:rsidRPr="006037FA">
        <w:rPr>
          <w:rStyle w:val="Bodytext"/>
          <w:rFonts w:ascii="Open Sans" w:hAnsi="Open Sans" w:cs="Open Sans"/>
          <w:sz w:val="20"/>
          <w:szCs w:val="20"/>
        </w:rPr>
        <w:t xml:space="preserve">uzgodnienia z przyszłym </w:t>
      </w:r>
      <w:r w:rsidR="005D7C1F">
        <w:rPr>
          <w:rStyle w:val="Bodytext"/>
          <w:rFonts w:ascii="Open Sans" w:hAnsi="Open Sans" w:cs="Open Sans"/>
          <w:sz w:val="20"/>
          <w:szCs w:val="20"/>
        </w:rPr>
        <w:t>U</w:t>
      </w:r>
      <w:r w:rsidR="006037FA" w:rsidRPr="006037FA">
        <w:rPr>
          <w:rStyle w:val="Bodytext"/>
          <w:rFonts w:ascii="Open Sans" w:hAnsi="Open Sans" w:cs="Open Sans"/>
          <w:sz w:val="20"/>
          <w:szCs w:val="20"/>
        </w:rPr>
        <w:t>żytkownikiem</w:t>
      </w:r>
      <w:r w:rsidR="00201193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3A636FA1" w14:textId="611628E2" w:rsidR="00E70D22" w:rsidRPr="0052120E" w:rsidRDefault="00154CD5" w:rsidP="0052120E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wykonanie prac (robót budowlanych, prac montażowych itp.) na podstawie</w:t>
      </w:r>
      <w:r w:rsidR="00667EA1">
        <w:rPr>
          <w:rStyle w:val="Bodytext"/>
          <w:rFonts w:ascii="Open Sans" w:hAnsi="Open Sans" w:cs="Open Sans"/>
          <w:sz w:val="20"/>
          <w:szCs w:val="20"/>
        </w:rPr>
        <w:t xml:space="preserve"> szkicu lokalizacyjnego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zaakceptowane</w:t>
      </w:r>
      <w:r w:rsidR="00667EA1">
        <w:rPr>
          <w:rStyle w:val="Bodytext"/>
          <w:rFonts w:ascii="Open Sans" w:hAnsi="Open Sans" w:cs="Open Sans"/>
          <w:sz w:val="20"/>
          <w:szCs w:val="20"/>
        </w:rPr>
        <w:t>go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przez Zamawiającego i </w:t>
      </w:r>
      <w:r w:rsidR="00D16B74" w:rsidRPr="00AE5FBD">
        <w:rPr>
          <w:rStyle w:val="Bodytext"/>
          <w:rFonts w:ascii="Open Sans" w:hAnsi="Open Sans" w:cs="Open Sans"/>
          <w:sz w:val="20"/>
          <w:szCs w:val="20"/>
        </w:rPr>
        <w:t>W</w:t>
      </w:r>
      <w:r w:rsidRPr="00AE5FBD">
        <w:rPr>
          <w:rStyle w:val="Bodytext"/>
          <w:rFonts w:ascii="Open Sans" w:hAnsi="Open Sans" w:cs="Open Sans"/>
          <w:sz w:val="20"/>
          <w:szCs w:val="20"/>
        </w:rPr>
        <w:t>nioskodawcę</w:t>
      </w:r>
      <w:r w:rsidR="008D5D84">
        <w:rPr>
          <w:rStyle w:val="Bodytext"/>
          <w:rFonts w:ascii="Open Sans" w:hAnsi="Open Sans" w:cs="Open Sans"/>
          <w:sz w:val="20"/>
          <w:szCs w:val="20"/>
        </w:rPr>
        <w:t xml:space="preserve"> oraz Użytkownika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,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 xml:space="preserve">prowadzenie nadzoru i zapewnienie kierownictwa </w:t>
      </w:r>
      <w:r w:rsidR="007502BB" w:rsidRPr="00AE5FBD">
        <w:rPr>
          <w:rStyle w:val="Bodytext"/>
          <w:rFonts w:ascii="Open Sans" w:hAnsi="Open Sans" w:cs="Open Sans"/>
          <w:sz w:val="20"/>
          <w:szCs w:val="20"/>
        </w:rPr>
        <w:t xml:space="preserve">nad robotami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>przez osoby uprawnione we wszystkich branżach, zakończon</w:t>
      </w:r>
      <w:r w:rsidR="00C861F0" w:rsidRPr="00AE5FBD">
        <w:rPr>
          <w:rStyle w:val="Bodytext"/>
          <w:rFonts w:ascii="Open Sans" w:hAnsi="Open Sans" w:cs="Open Sans"/>
          <w:sz w:val="20"/>
          <w:szCs w:val="20"/>
        </w:rPr>
        <w:t>e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 xml:space="preserve"> odbiorem inwestycji przez Zamawiającego</w:t>
      </w:r>
      <w:r w:rsidR="002C51B1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62F716B7" w14:textId="4728509A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3F16978E" w14:textId="753C5F73" w:rsidR="00D46056" w:rsidRPr="00AE5FBD" w:rsidRDefault="00071B23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 uwagi na zakres zadania, wskazane 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>jest odbycie przez Wykonawcę wizji</w:t>
      </w:r>
      <w:r w:rsidR="00B42107">
        <w:rPr>
          <w:rStyle w:val="Bodytext"/>
          <w:rFonts w:ascii="Open Sans" w:hAnsi="Open Sans" w:cs="Open Sans"/>
          <w:sz w:val="20"/>
          <w:szCs w:val="20"/>
        </w:rPr>
        <w:t xml:space="preserve"> w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teren</w:t>
      </w:r>
      <w:r w:rsidR="00B42107">
        <w:rPr>
          <w:rStyle w:val="Bodytext"/>
          <w:rFonts w:ascii="Open Sans" w:hAnsi="Open Sans" w:cs="Open Sans"/>
          <w:sz w:val="20"/>
          <w:szCs w:val="20"/>
        </w:rPr>
        <w:t>ie</w:t>
      </w:r>
      <w:r w:rsidR="004B35B8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D8476A">
        <w:rPr>
          <w:rStyle w:val="Bodytext"/>
          <w:rFonts w:ascii="Open Sans" w:hAnsi="Open Sans" w:cs="Open Sans"/>
          <w:sz w:val="20"/>
          <w:szCs w:val="20"/>
        </w:rPr>
        <w:t xml:space="preserve">oraz </w:t>
      </w:r>
      <w:r w:rsidR="00926F98">
        <w:rPr>
          <w:rStyle w:val="Bodytext"/>
          <w:rFonts w:ascii="Open Sans" w:hAnsi="Open Sans" w:cs="Open Sans"/>
          <w:sz w:val="20"/>
          <w:szCs w:val="20"/>
        </w:rPr>
        <w:t>analizy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jego otoczenia przed złożeniem oferty, w celu oceny na własną odpowiedzialność kosztów i ryzyka oraz wszystkich czynników koniecznych do przygotowania rzetelnej oferty obejmującej wszelkie niezbędne prace przygotowawcze, zasadnicze i towarzyszące - zarówno do prowadzenia robót budowlano-montażowych, jak również przygotowania </w:t>
      </w:r>
      <w:r w:rsidR="00874DA6">
        <w:rPr>
          <w:rStyle w:val="Bodytext"/>
          <w:rFonts w:ascii="Open Sans" w:hAnsi="Open Sans" w:cs="Open Sans"/>
          <w:sz w:val="20"/>
          <w:szCs w:val="20"/>
        </w:rPr>
        <w:t>aranżacji terenu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4C3D46B6" w14:textId="77777777" w:rsidR="00566FF4" w:rsidRPr="00AE5FBD" w:rsidRDefault="00566FF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5BCD6890" w14:textId="02121F80" w:rsidR="00BB4620" w:rsidRPr="00AE5FBD" w:rsidRDefault="00BB4620" w:rsidP="00910ECA">
      <w:pPr>
        <w:pStyle w:val="11N1"/>
        <w:spacing w:line="240" w:lineRule="auto"/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</w:pPr>
      <w:bookmarkStart w:id="46" w:name="_Toc130216450"/>
      <w:bookmarkStart w:id="47" w:name="_Hlk104132570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Zakres przedmiotu zamówienia</w:t>
      </w:r>
      <w:bookmarkEnd w:id="46"/>
    </w:p>
    <w:bookmarkEnd w:id="47"/>
    <w:p w14:paraId="0C4F2A4D" w14:textId="3D3D2881" w:rsidR="00BB4620" w:rsidRPr="00AE5FBD" w:rsidRDefault="00BB4620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Style w:val="Heading4"/>
          <w:rFonts w:ascii="Open Sans" w:hAnsi="Open Sans" w:cs="Open Sans"/>
          <w:b/>
          <w:bCs/>
          <w:sz w:val="20"/>
          <w:szCs w:val="20"/>
        </w:rPr>
      </w:pPr>
    </w:p>
    <w:p w14:paraId="3E85A2F6" w14:textId="7FABFCE5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Zakres </w:t>
      </w:r>
      <w:r w:rsidR="004E6C70" w:rsidRPr="004E6C70">
        <w:rPr>
          <w:rStyle w:val="Bodytext"/>
          <w:rFonts w:ascii="Open Sans" w:hAnsi="Open Sans" w:cs="Open Sans"/>
          <w:sz w:val="20"/>
          <w:szCs w:val="20"/>
        </w:rPr>
        <w:t xml:space="preserve">wykonania </w:t>
      </w:r>
      <w:r w:rsidR="00936EFC">
        <w:rPr>
          <w:rStyle w:val="Bodytext"/>
          <w:rFonts w:ascii="Open Sans" w:hAnsi="Open Sans" w:cs="Open Sans"/>
          <w:sz w:val="20"/>
          <w:szCs w:val="20"/>
        </w:rPr>
        <w:t>prac</w:t>
      </w:r>
      <w:r w:rsidR="004805EF">
        <w:rPr>
          <w:rStyle w:val="Bodytext"/>
          <w:rFonts w:ascii="Open Sans" w:hAnsi="Open Sans" w:cs="Open Sans"/>
          <w:sz w:val="20"/>
          <w:szCs w:val="20"/>
        </w:rPr>
        <w:t xml:space="preserve"> przy doposażeniu</w:t>
      </w:r>
      <w:r w:rsidR="00936EFC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6627C4">
        <w:rPr>
          <w:rStyle w:val="Bodytext"/>
          <w:rFonts w:ascii="Open Sans" w:hAnsi="Open Sans" w:cs="Open Sans"/>
          <w:sz w:val="20"/>
          <w:szCs w:val="20"/>
        </w:rPr>
        <w:t xml:space="preserve">wybiegu dla psów </w:t>
      </w:r>
      <w:r w:rsidRPr="00AE5FBD">
        <w:rPr>
          <w:rStyle w:val="Bodytext"/>
          <w:rFonts w:ascii="Open Sans" w:hAnsi="Open Sans" w:cs="Open Sans"/>
          <w:sz w:val="20"/>
          <w:szCs w:val="20"/>
        </w:rPr>
        <w:t>obejmuje:</w:t>
      </w:r>
    </w:p>
    <w:p w14:paraId="2C9C43E4" w14:textId="3BC2C302" w:rsidR="00BB4620" w:rsidRPr="00AE5FBD" w:rsidRDefault="0096746D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</w:t>
      </w:r>
      <w:r w:rsidR="00BB4620" w:rsidRPr="00AE5FBD">
        <w:rPr>
          <w:rStyle w:val="Bodytext"/>
          <w:rFonts w:ascii="Open Sans" w:hAnsi="Open Sans" w:cs="Open Sans"/>
          <w:sz w:val="20"/>
          <w:szCs w:val="20"/>
        </w:rPr>
        <w:t>ozyskanie wszelkich niezbędnych materiałów oraz wykonanie prac</w:t>
      </w:r>
      <w:r w:rsidR="004E6C70">
        <w:rPr>
          <w:rStyle w:val="Bodytext"/>
          <w:rFonts w:ascii="Open Sans" w:hAnsi="Open Sans" w:cs="Open Sans"/>
          <w:sz w:val="20"/>
          <w:szCs w:val="20"/>
        </w:rPr>
        <w:t xml:space="preserve"> projektowych </w:t>
      </w:r>
      <w:r w:rsidR="001051E7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78B2487F" w14:textId="4BA14646" w:rsidR="00BB4620" w:rsidRDefault="00236C3A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ins w:id="48" w:author="Jewstafiew Agata" w:date="2024-04-17T09:05:00Z"/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s</w:t>
      </w:r>
      <w:r w:rsidRPr="00965CCB">
        <w:rPr>
          <w:rStyle w:val="Bodytext"/>
          <w:rFonts w:ascii="Open Sans" w:hAnsi="Open Sans" w:cs="Open Sans"/>
          <w:sz w:val="20"/>
          <w:szCs w:val="20"/>
        </w:rPr>
        <w:t>chemat lokalizacyjn</w:t>
      </w:r>
      <w:r w:rsidR="00D533E1">
        <w:rPr>
          <w:rStyle w:val="Bodytext"/>
          <w:rFonts w:ascii="Open Sans" w:hAnsi="Open Sans" w:cs="Open Sans"/>
          <w:sz w:val="20"/>
          <w:szCs w:val="20"/>
        </w:rPr>
        <w:t>y</w:t>
      </w:r>
      <w:r w:rsidR="006627C4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3F023CA1" w14:textId="2FEB75D3" w:rsidR="00FD6CB9" w:rsidRPr="00AE5FBD" w:rsidRDefault="00FD6CB9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ins w:id="49" w:author="Jewstafiew Agata" w:date="2024-04-17T09:05:00Z">
        <w:r>
          <w:rPr>
            <w:rStyle w:val="Bodytext"/>
            <w:rFonts w:ascii="Open Sans" w:hAnsi="Open Sans" w:cs="Open Sans"/>
            <w:sz w:val="20"/>
            <w:szCs w:val="20"/>
          </w:rPr>
          <w:t>i</w:t>
        </w:r>
        <w:r w:rsidRPr="00FD6CB9">
          <w:rPr>
            <w:rStyle w:val="Bodytext"/>
            <w:rFonts w:ascii="Open Sans" w:hAnsi="Open Sans" w:cs="Open Sans"/>
            <w:sz w:val="20"/>
            <w:szCs w:val="20"/>
          </w:rPr>
          <w:t>nwentaryzac</w:t>
        </w:r>
        <w:r>
          <w:rPr>
            <w:rStyle w:val="Bodytext"/>
            <w:rFonts w:ascii="Open Sans" w:hAnsi="Open Sans" w:cs="Open Sans"/>
            <w:sz w:val="20"/>
            <w:szCs w:val="20"/>
          </w:rPr>
          <w:t>ję</w:t>
        </w:r>
        <w:r w:rsidRPr="00FD6CB9">
          <w:rPr>
            <w:rStyle w:val="Bodytext"/>
            <w:rFonts w:ascii="Open Sans" w:hAnsi="Open Sans" w:cs="Open Sans"/>
            <w:sz w:val="20"/>
            <w:szCs w:val="20"/>
          </w:rPr>
          <w:t xml:space="preserve"> terenu </w:t>
        </w:r>
      </w:ins>
      <w:ins w:id="50" w:author="Jewstafiew Agata" w:date="2024-04-17T09:06:00Z">
        <w:r>
          <w:rPr>
            <w:rStyle w:val="Bodytext"/>
            <w:rFonts w:ascii="Open Sans" w:hAnsi="Open Sans" w:cs="Open Sans"/>
            <w:sz w:val="20"/>
            <w:szCs w:val="20"/>
          </w:rPr>
          <w:t xml:space="preserve">oraz </w:t>
        </w:r>
      </w:ins>
      <w:ins w:id="51" w:author="Jewstafiew Agata" w:date="2024-04-17T09:05:00Z">
        <w:r w:rsidRPr="00FD6CB9">
          <w:rPr>
            <w:rStyle w:val="Bodytext"/>
            <w:rFonts w:ascii="Open Sans" w:hAnsi="Open Sans" w:cs="Open Sans"/>
            <w:sz w:val="20"/>
            <w:szCs w:val="20"/>
          </w:rPr>
          <w:t>sposób zabezpieczenia istniejącej zieleni.</w:t>
        </w:r>
      </w:ins>
    </w:p>
    <w:p w14:paraId="031335BC" w14:textId="77777777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specyfikacje techniczne wykonania i odbioru robót,</w:t>
      </w:r>
    </w:p>
    <w:p w14:paraId="130110BE" w14:textId="12848D4E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dokumentacj</w:t>
      </w:r>
      <w:r w:rsidR="00D533E1">
        <w:rPr>
          <w:rStyle w:val="Bodytext"/>
          <w:rFonts w:ascii="Open Sans" w:hAnsi="Open Sans" w:cs="Open Sans"/>
          <w:sz w:val="20"/>
          <w:szCs w:val="20"/>
        </w:rPr>
        <w:t>e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161282" w:rsidRPr="00AE5FBD">
        <w:rPr>
          <w:rStyle w:val="Bodytext"/>
          <w:rFonts w:ascii="Open Sans" w:hAnsi="Open Sans" w:cs="Open Sans"/>
          <w:sz w:val="20"/>
          <w:szCs w:val="20"/>
        </w:rPr>
        <w:t>przedmiarow</w:t>
      </w:r>
      <w:r w:rsidR="00D533E1">
        <w:rPr>
          <w:rStyle w:val="Bodytext"/>
          <w:rFonts w:ascii="Open Sans" w:hAnsi="Open Sans" w:cs="Open Sans"/>
          <w:sz w:val="20"/>
          <w:szCs w:val="20"/>
        </w:rPr>
        <w:t>ą</w:t>
      </w:r>
      <w:r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2AEBF948" w14:textId="4B628FCC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uzyskanie</w:t>
      </w:r>
      <w:r w:rsidR="0052120E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52120E" w:rsidRPr="006037FA">
        <w:rPr>
          <w:rStyle w:val="Bodytext"/>
          <w:rFonts w:ascii="Open Sans" w:hAnsi="Open Sans" w:cs="Open Sans"/>
          <w:sz w:val="20"/>
          <w:szCs w:val="20"/>
        </w:rPr>
        <w:t xml:space="preserve">uzgodnienia z przyszłym </w:t>
      </w:r>
      <w:r w:rsidR="0052120E">
        <w:rPr>
          <w:rStyle w:val="Bodytext"/>
          <w:rFonts w:ascii="Open Sans" w:hAnsi="Open Sans" w:cs="Open Sans"/>
          <w:sz w:val="20"/>
          <w:szCs w:val="20"/>
        </w:rPr>
        <w:t>U</w:t>
      </w:r>
      <w:r w:rsidR="0052120E" w:rsidRPr="006037FA">
        <w:rPr>
          <w:rStyle w:val="Bodytext"/>
          <w:rFonts w:ascii="Open Sans" w:hAnsi="Open Sans" w:cs="Open Sans"/>
          <w:sz w:val="20"/>
          <w:szCs w:val="20"/>
        </w:rPr>
        <w:t>żytkownikiem</w:t>
      </w:r>
      <w:r w:rsidR="001051E7" w:rsidRPr="00AE5FBD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3953EBA1" w14:textId="77777777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left="720"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39C708BD" w14:textId="15B19260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Zakres robót budowlanych (na podstawie zaakceptowanej przez Zamawiającego i </w:t>
      </w:r>
      <w:r w:rsidR="000E1B9D">
        <w:rPr>
          <w:rStyle w:val="Bodytext"/>
          <w:rFonts w:ascii="Open Sans" w:hAnsi="Open Sans" w:cs="Open Sans"/>
          <w:sz w:val="20"/>
          <w:szCs w:val="20"/>
        </w:rPr>
        <w:t>W</w:t>
      </w:r>
      <w:r w:rsidR="000E1B9D" w:rsidRPr="00AE5FBD">
        <w:rPr>
          <w:rStyle w:val="Bodytext"/>
          <w:rFonts w:ascii="Open Sans" w:hAnsi="Open Sans" w:cs="Open Sans"/>
          <w:sz w:val="20"/>
          <w:szCs w:val="20"/>
        </w:rPr>
        <w:t xml:space="preserve">nioskodawcę </w:t>
      </w:r>
      <w:r w:rsidR="00E93C1E">
        <w:rPr>
          <w:rStyle w:val="Bodytext"/>
          <w:rFonts w:ascii="Open Sans" w:hAnsi="Open Sans" w:cs="Open Sans"/>
          <w:sz w:val="20"/>
          <w:szCs w:val="20"/>
        </w:rPr>
        <w:t>aranżacji</w:t>
      </w:r>
      <w:r w:rsidR="000E1B9D">
        <w:rPr>
          <w:rStyle w:val="Bodytext"/>
          <w:rFonts w:ascii="Open Sans" w:hAnsi="Open Sans" w:cs="Open Sans"/>
          <w:sz w:val="20"/>
          <w:szCs w:val="20"/>
        </w:rPr>
        <w:t>)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będzie obejmował:</w:t>
      </w:r>
    </w:p>
    <w:p w14:paraId="23A6FC60" w14:textId="02FC0963" w:rsidR="00BB4620" w:rsidRPr="00AE5FBD" w:rsidRDefault="00BB4620" w:rsidP="00910ECA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Prace przygotowawcze:</w:t>
      </w:r>
    </w:p>
    <w:p w14:paraId="48AF36EA" w14:textId="602B50BB" w:rsidR="00D25DAA" w:rsidRPr="00AE5FBD" w:rsidRDefault="00D25DAA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zorganizowanie i odpowiednie zabezpieczenie placu budowy</w:t>
      </w:r>
      <w:r w:rsidR="00EA657E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20DBCD91" w14:textId="70745A14" w:rsidR="00407454" w:rsidRPr="00AE5FBD" w:rsidRDefault="00407454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odpowiednie zabezpieczenie istniejącej infrastruktury</w:t>
      </w:r>
      <w:r w:rsidR="007A75AC" w:rsidRPr="00AE5FBD">
        <w:rPr>
          <w:rStyle w:val="Bodytext"/>
          <w:rFonts w:ascii="Open Sans" w:hAnsi="Open Sans" w:cs="Open Sans"/>
          <w:sz w:val="20"/>
          <w:szCs w:val="20"/>
        </w:rPr>
        <w:t xml:space="preserve">, </w:t>
      </w:r>
    </w:p>
    <w:p w14:paraId="2D442DF3" w14:textId="7FA9C321" w:rsidR="00D533E1" w:rsidRPr="0022555C" w:rsidRDefault="00BB4620" w:rsidP="0022555C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oczyszczenie i przygotowanie terenu pod inwestycję,</w:t>
      </w:r>
    </w:p>
    <w:p w14:paraId="6E08A835" w14:textId="0F99CF17" w:rsidR="00B53009" w:rsidRPr="00B53009" w:rsidRDefault="00B53009" w:rsidP="00B53009">
      <w:pPr>
        <w:pStyle w:val="Akapitzlist"/>
        <w:numPr>
          <w:ilvl w:val="0"/>
          <w:numId w:val="6"/>
        </w:numPr>
        <w:spacing w:after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B53009">
        <w:rPr>
          <w:rStyle w:val="Bodytext"/>
          <w:rFonts w:ascii="Open Sans" w:hAnsi="Open Sans" w:cs="Open Sans"/>
          <w:sz w:val="20"/>
          <w:szCs w:val="20"/>
        </w:rPr>
        <w:lastRenderedPageBreak/>
        <w:t xml:space="preserve">Zakup i </w:t>
      </w:r>
      <w:del w:id="52" w:author="Żółtowska Małgorzata" w:date="2024-04-12T12:05:00Z">
        <w:r w:rsidRPr="00B53009" w:rsidDel="00DE49CB">
          <w:rPr>
            <w:rStyle w:val="Bodytext"/>
            <w:rFonts w:ascii="Open Sans" w:hAnsi="Open Sans" w:cs="Open Sans"/>
            <w:sz w:val="20"/>
            <w:szCs w:val="20"/>
          </w:rPr>
          <w:delText xml:space="preserve">wymiana </w:delText>
        </w:r>
      </w:del>
      <w:ins w:id="53" w:author="Żółtowska Małgorzata" w:date="2024-04-12T12:05:00Z">
        <w:r w:rsidR="00DE49CB" w:rsidRPr="00B53009">
          <w:rPr>
            <w:rStyle w:val="Bodytext"/>
            <w:rFonts w:ascii="Open Sans" w:hAnsi="Open Sans" w:cs="Open Sans"/>
            <w:sz w:val="20"/>
            <w:szCs w:val="20"/>
          </w:rPr>
          <w:t>wymian</w:t>
        </w:r>
        <w:r w:rsidR="00DE49CB">
          <w:rPr>
            <w:rStyle w:val="Bodytext"/>
            <w:rFonts w:ascii="Open Sans" w:hAnsi="Open Sans" w:cs="Open Sans"/>
            <w:sz w:val="20"/>
            <w:szCs w:val="20"/>
          </w:rPr>
          <w:t>ę</w:t>
        </w:r>
        <w:r w:rsidR="00DE49CB" w:rsidRPr="00B53009">
          <w:rPr>
            <w:rStyle w:val="Bodytext"/>
            <w:rFonts w:ascii="Open Sans" w:hAnsi="Open Sans" w:cs="Open Sans"/>
            <w:sz w:val="20"/>
            <w:szCs w:val="20"/>
          </w:rPr>
          <w:t xml:space="preserve"> </w:t>
        </w:r>
      </w:ins>
      <w:ins w:id="54" w:author="Żółtowska Małgorzata" w:date="2024-04-12T12:18:00Z">
        <w:r w:rsidR="00AE5B18">
          <w:rPr>
            <w:rStyle w:val="Bodytext"/>
            <w:rFonts w:ascii="Open Sans" w:hAnsi="Open Sans" w:cs="Open Sans"/>
            <w:sz w:val="20"/>
            <w:szCs w:val="20"/>
          </w:rPr>
          <w:t xml:space="preserve">zniszczonych </w:t>
        </w:r>
      </w:ins>
      <w:r w:rsidRPr="00B53009">
        <w:rPr>
          <w:rStyle w:val="Bodytext"/>
          <w:rFonts w:ascii="Open Sans" w:hAnsi="Open Sans" w:cs="Open Sans"/>
          <w:sz w:val="20"/>
          <w:szCs w:val="20"/>
        </w:rPr>
        <w:t xml:space="preserve">przęseł ogrodzeniowych z paneli stalowych malowanych na kolor zielony, jako kontynuacja kolorystyki zastosowanej wcześniej w ogrodzeniu wybiegu dla psów. </w:t>
      </w:r>
      <w:del w:id="55" w:author="Żółtowska Małgorzata" w:date="2024-04-12T12:04:00Z">
        <w:r w:rsidRPr="00B53009" w:rsidDel="00DE49CB">
          <w:rPr>
            <w:rStyle w:val="Bodytext"/>
            <w:rFonts w:ascii="Open Sans" w:hAnsi="Open Sans" w:cs="Open Sans"/>
            <w:sz w:val="20"/>
            <w:szCs w:val="20"/>
          </w:rPr>
          <w:delText xml:space="preserve">Obsadzenie </w:delText>
        </w:r>
      </w:del>
      <w:ins w:id="56" w:author="Żółtowska Małgorzata" w:date="2024-04-12T12:05:00Z">
        <w:r w:rsidR="00DE49CB">
          <w:rPr>
            <w:rStyle w:val="Bodytext"/>
            <w:rFonts w:ascii="Open Sans" w:hAnsi="Open Sans" w:cs="Open Sans"/>
            <w:sz w:val="20"/>
            <w:szCs w:val="20"/>
          </w:rPr>
          <w:t xml:space="preserve">Panele </w:t>
        </w:r>
      </w:ins>
      <w:ins w:id="57" w:author="Żółtowska Małgorzata" w:date="2024-04-12T12:06:00Z">
        <w:r w:rsidR="00DE49CB">
          <w:rPr>
            <w:rStyle w:val="Bodytext"/>
            <w:rFonts w:ascii="Open Sans" w:hAnsi="Open Sans" w:cs="Open Sans"/>
            <w:sz w:val="20"/>
            <w:szCs w:val="20"/>
          </w:rPr>
          <w:t xml:space="preserve">z prętów o grubości tożsamej z istniejącymi </w:t>
        </w:r>
      </w:ins>
      <w:ins w:id="58" w:author="Żółtowska Małgorzata" w:date="2024-04-12T12:05:00Z">
        <w:r w:rsidR="00DE49CB">
          <w:rPr>
            <w:rStyle w:val="Bodytext"/>
            <w:rFonts w:ascii="Open Sans" w:hAnsi="Open Sans" w:cs="Open Sans"/>
            <w:sz w:val="20"/>
            <w:szCs w:val="20"/>
          </w:rPr>
          <w:t xml:space="preserve">montowane </w:t>
        </w:r>
      </w:ins>
      <w:del w:id="59" w:author="Żółtowska Małgorzata" w:date="2024-04-12T12:05:00Z">
        <w:r w:rsidRPr="00B53009" w:rsidDel="00DE49CB">
          <w:rPr>
            <w:rStyle w:val="Bodytext"/>
            <w:rFonts w:ascii="Open Sans" w:hAnsi="Open Sans" w:cs="Open Sans"/>
            <w:sz w:val="20"/>
            <w:szCs w:val="20"/>
          </w:rPr>
          <w:delText>paneli</w:delText>
        </w:r>
      </w:del>
      <w:r w:rsidRPr="00B53009">
        <w:rPr>
          <w:rStyle w:val="Bodytext"/>
          <w:rFonts w:ascii="Open Sans" w:hAnsi="Open Sans" w:cs="Open Sans"/>
          <w:sz w:val="20"/>
          <w:szCs w:val="20"/>
        </w:rPr>
        <w:t xml:space="preserve"> na słupkach stalowych, systemowych o rozstawie 2,5m</w:t>
      </w:r>
      <w:del w:id="60" w:author="Żółtowska Małgorzata" w:date="2024-04-12T12:04:00Z">
        <w:r w:rsidRPr="00B53009" w:rsidDel="00DE49CB">
          <w:rPr>
            <w:rStyle w:val="Bodytext"/>
            <w:rFonts w:ascii="Open Sans" w:hAnsi="Open Sans" w:cs="Open Sans"/>
            <w:sz w:val="20"/>
            <w:szCs w:val="20"/>
          </w:rPr>
          <w:delText>,</w:delText>
        </w:r>
      </w:del>
      <w:ins w:id="61" w:author="Żółtowska Małgorzata" w:date="2024-04-12T12:04:00Z">
        <w:r w:rsidR="00DE49CB">
          <w:rPr>
            <w:rStyle w:val="Bodytext"/>
            <w:rFonts w:ascii="Open Sans" w:hAnsi="Open Sans" w:cs="Open Sans"/>
            <w:sz w:val="20"/>
            <w:szCs w:val="20"/>
          </w:rPr>
          <w:t xml:space="preserve"> obsadzonych</w:t>
        </w:r>
      </w:ins>
      <w:r w:rsidRPr="00B53009">
        <w:rPr>
          <w:rStyle w:val="Bodytext"/>
          <w:rFonts w:ascii="Open Sans" w:hAnsi="Open Sans" w:cs="Open Sans"/>
          <w:sz w:val="20"/>
          <w:szCs w:val="20"/>
        </w:rPr>
        <w:t xml:space="preserve"> w prefabrykowanych elementach betonowych. </w:t>
      </w:r>
    </w:p>
    <w:p w14:paraId="572A4208" w14:textId="742A00CC" w:rsidR="00B53009" w:rsidRDefault="00B53009" w:rsidP="00B53009">
      <w:pPr>
        <w:pStyle w:val="Akapitzlist"/>
        <w:numPr>
          <w:ilvl w:val="0"/>
          <w:numId w:val="6"/>
        </w:numPr>
        <w:spacing w:after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B53009">
        <w:rPr>
          <w:rStyle w:val="Bodytext"/>
          <w:rFonts w:ascii="Open Sans" w:hAnsi="Open Sans" w:cs="Open Sans"/>
          <w:sz w:val="20"/>
          <w:szCs w:val="20"/>
        </w:rPr>
        <w:t xml:space="preserve">Zakup i </w:t>
      </w:r>
      <w:del w:id="62" w:author="Jewstafiew Agata" w:date="2024-04-16T09:39:00Z">
        <w:r w:rsidRPr="00B53009" w:rsidDel="004D4416">
          <w:rPr>
            <w:rStyle w:val="Bodytext"/>
            <w:rFonts w:ascii="Open Sans" w:hAnsi="Open Sans" w:cs="Open Sans"/>
            <w:sz w:val="20"/>
            <w:szCs w:val="20"/>
          </w:rPr>
          <w:delText xml:space="preserve">wymiana </w:delText>
        </w:r>
      </w:del>
      <w:ins w:id="63" w:author="Jewstafiew Agata" w:date="2024-04-16T09:39:00Z">
        <w:r w:rsidR="004D4416" w:rsidRPr="00B53009">
          <w:rPr>
            <w:rStyle w:val="Bodytext"/>
            <w:rFonts w:ascii="Open Sans" w:hAnsi="Open Sans" w:cs="Open Sans"/>
            <w:sz w:val="20"/>
            <w:szCs w:val="20"/>
          </w:rPr>
          <w:t>wymian</w:t>
        </w:r>
        <w:r w:rsidR="004D4416">
          <w:rPr>
            <w:rStyle w:val="Bodytext"/>
            <w:rFonts w:ascii="Open Sans" w:hAnsi="Open Sans" w:cs="Open Sans"/>
            <w:sz w:val="20"/>
            <w:szCs w:val="20"/>
          </w:rPr>
          <w:t>ę</w:t>
        </w:r>
        <w:r w:rsidR="004D4416" w:rsidRPr="00B53009">
          <w:rPr>
            <w:rStyle w:val="Bodytext"/>
            <w:rFonts w:ascii="Open Sans" w:hAnsi="Open Sans" w:cs="Open Sans"/>
            <w:sz w:val="20"/>
            <w:szCs w:val="20"/>
          </w:rPr>
          <w:t xml:space="preserve"> </w:t>
        </w:r>
      </w:ins>
      <w:ins w:id="64" w:author="Żółtowska Małgorzata" w:date="2024-04-12T12:18:00Z">
        <w:r w:rsidR="00AE5B18">
          <w:rPr>
            <w:rStyle w:val="Bodytext"/>
            <w:rFonts w:ascii="Open Sans" w:hAnsi="Open Sans" w:cs="Open Sans"/>
            <w:sz w:val="20"/>
            <w:szCs w:val="20"/>
          </w:rPr>
          <w:t xml:space="preserve">zniszczonych </w:t>
        </w:r>
      </w:ins>
      <w:r w:rsidRPr="00B53009">
        <w:rPr>
          <w:rStyle w:val="Bodytext"/>
          <w:rFonts w:ascii="Open Sans" w:hAnsi="Open Sans" w:cs="Open Sans"/>
          <w:sz w:val="20"/>
          <w:szCs w:val="20"/>
        </w:rPr>
        <w:t>słupków ogrodzeniowych stalowych, malowanych na kolor zielony, jako kontynuacja kolorystyki zastosowanej wcześniej</w:t>
      </w:r>
      <w:ins w:id="65" w:author="Żółtowska Małgorzata" w:date="2024-04-12T12:18:00Z">
        <w:r w:rsidR="00AE5B18">
          <w:rPr>
            <w:rStyle w:val="Bodytext"/>
            <w:rFonts w:ascii="Open Sans" w:hAnsi="Open Sans" w:cs="Open Sans"/>
            <w:sz w:val="20"/>
            <w:szCs w:val="20"/>
          </w:rPr>
          <w:t xml:space="preserve">, osadzonych w fundamentach </w:t>
        </w:r>
      </w:ins>
      <w:ins w:id="66" w:author="Żółtowska Małgorzata" w:date="2024-04-12T12:19:00Z">
        <w:r w:rsidR="00AE5B18">
          <w:rPr>
            <w:rStyle w:val="Bodytext"/>
            <w:rFonts w:ascii="Open Sans" w:hAnsi="Open Sans" w:cs="Open Sans"/>
            <w:sz w:val="20"/>
            <w:szCs w:val="20"/>
          </w:rPr>
          <w:t xml:space="preserve">systemowych </w:t>
        </w:r>
      </w:ins>
      <w:ins w:id="67" w:author="Żółtowska Małgorzata" w:date="2024-04-12T12:18:00Z">
        <w:r w:rsidR="00AE5B18">
          <w:rPr>
            <w:rStyle w:val="Bodytext"/>
            <w:rFonts w:ascii="Open Sans" w:hAnsi="Open Sans" w:cs="Open Sans"/>
            <w:sz w:val="20"/>
            <w:szCs w:val="20"/>
          </w:rPr>
          <w:t>prefabrykowanych zgodny</w:t>
        </w:r>
      </w:ins>
      <w:ins w:id="68" w:author="Żółtowska Małgorzata" w:date="2024-04-12T12:19:00Z">
        <w:r w:rsidR="00AE5B18">
          <w:rPr>
            <w:rStyle w:val="Bodytext"/>
            <w:rFonts w:ascii="Open Sans" w:hAnsi="Open Sans" w:cs="Open Sans"/>
            <w:sz w:val="20"/>
            <w:szCs w:val="20"/>
          </w:rPr>
          <w:t>ch z instrukcją producenta</w:t>
        </w:r>
      </w:ins>
      <w:r w:rsidRPr="00B53009">
        <w:rPr>
          <w:rStyle w:val="Bodytext"/>
          <w:rFonts w:ascii="Open Sans" w:hAnsi="Open Sans" w:cs="Open Sans"/>
          <w:sz w:val="20"/>
          <w:szCs w:val="20"/>
        </w:rPr>
        <w:t xml:space="preserve">. </w:t>
      </w:r>
    </w:p>
    <w:p w14:paraId="29002844" w14:textId="42743763" w:rsidR="00903D63" w:rsidRPr="00903D63" w:rsidRDefault="0022555C" w:rsidP="00903D63">
      <w:pPr>
        <w:pStyle w:val="Akapitzlist"/>
        <w:numPr>
          <w:ilvl w:val="0"/>
          <w:numId w:val="6"/>
        </w:numPr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 xml:space="preserve">Naprawa </w:t>
      </w:r>
      <w:r w:rsidR="00903D63" w:rsidRPr="00903D63">
        <w:rPr>
          <w:rStyle w:val="Bodytext"/>
          <w:rFonts w:ascii="Open Sans" w:hAnsi="Open Sans" w:cs="Open Sans"/>
          <w:sz w:val="20"/>
          <w:szCs w:val="20"/>
        </w:rPr>
        <w:t>furtki</w:t>
      </w:r>
      <w:r w:rsidRPr="0022555C">
        <w:rPr>
          <w:rStyle w:val="Bodytext"/>
          <w:rFonts w:ascii="Open Sans" w:hAnsi="Open Sans" w:cs="Open Sans"/>
          <w:sz w:val="20"/>
          <w:szCs w:val="20"/>
        </w:rPr>
        <w:t xml:space="preserve"> wejściowej</w:t>
      </w:r>
      <w:r>
        <w:rPr>
          <w:rStyle w:val="Bodytext"/>
          <w:rFonts w:ascii="Open Sans" w:hAnsi="Open Sans" w:cs="Open Sans"/>
          <w:sz w:val="20"/>
          <w:szCs w:val="20"/>
        </w:rPr>
        <w:t>,</w:t>
      </w:r>
      <w:r w:rsidRPr="0022555C">
        <w:rPr>
          <w:rStyle w:val="Bodytext"/>
          <w:rFonts w:ascii="Open Sans" w:hAnsi="Open Sans" w:cs="Open Sans"/>
          <w:sz w:val="20"/>
          <w:szCs w:val="20"/>
        </w:rPr>
        <w:t xml:space="preserve"> montaż nowego zamka i klamek, z tworzyw odpornych na</w:t>
      </w:r>
      <w:r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22555C">
        <w:rPr>
          <w:rStyle w:val="Bodytext"/>
          <w:rFonts w:ascii="Open Sans" w:hAnsi="Open Sans" w:cs="Open Sans"/>
          <w:sz w:val="20"/>
          <w:szCs w:val="20"/>
        </w:rPr>
        <w:t>korozję i zamarzanie</w:t>
      </w:r>
      <w:r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903D63" w:rsidRPr="00903D63">
        <w:rPr>
          <w:rStyle w:val="Bodytext"/>
          <w:rFonts w:ascii="Open Sans" w:hAnsi="Open Sans" w:cs="Open Sans"/>
          <w:sz w:val="20"/>
          <w:szCs w:val="20"/>
        </w:rPr>
        <w:t>oraz</w:t>
      </w:r>
      <w:r>
        <w:rPr>
          <w:rStyle w:val="Bodytext"/>
          <w:rFonts w:ascii="Open Sans" w:hAnsi="Open Sans" w:cs="Open Sans"/>
          <w:sz w:val="20"/>
          <w:szCs w:val="20"/>
        </w:rPr>
        <w:t xml:space="preserve"> remont</w:t>
      </w:r>
      <w:r w:rsidR="00903D63" w:rsidRPr="00903D63">
        <w:rPr>
          <w:rStyle w:val="Bodytext"/>
          <w:rFonts w:ascii="Open Sans" w:hAnsi="Open Sans" w:cs="Open Sans"/>
          <w:sz w:val="20"/>
          <w:szCs w:val="20"/>
        </w:rPr>
        <w:t xml:space="preserve"> ławek,</w:t>
      </w:r>
    </w:p>
    <w:p w14:paraId="643D80F3" w14:textId="7AB3463F" w:rsidR="006F1D8F" w:rsidRDefault="00072FF7" w:rsidP="000377A3">
      <w:pPr>
        <w:pStyle w:val="Akapitzlist"/>
        <w:numPr>
          <w:ilvl w:val="0"/>
          <w:numId w:val="6"/>
        </w:numPr>
        <w:spacing w:after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3F2EF0">
        <w:rPr>
          <w:rStyle w:val="Bodytext"/>
          <w:rFonts w:ascii="Open Sans" w:hAnsi="Open Sans" w:cs="Open Sans"/>
          <w:sz w:val="20"/>
          <w:szCs w:val="20"/>
        </w:rPr>
        <w:t xml:space="preserve">Demontaż </w:t>
      </w:r>
      <w:r w:rsidR="0097322C" w:rsidRPr="003F2EF0">
        <w:rPr>
          <w:rStyle w:val="Bodytext"/>
          <w:rFonts w:ascii="Open Sans" w:hAnsi="Open Sans" w:cs="Open Sans"/>
          <w:sz w:val="20"/>
          <w:szCs w:val="20"/>
        </w:rPr>
        <w:t xml:space="preserve">zniszczonego poidła oraz zakup i montaż dwóch </w:t>
      </w:r>
      <w:r w:rsidR="00745423" w:rsidRPr="003F2EF0">
        <w:rPr>
          <w:rStyle w:val="Bodytext"/>
          <w:rFonts w:ascii="Open Sans" w:hAnsi="Open Sans" w:cs="Open Sans"/>
          <w:sz w:val="20"/>
          <w:szCs w:val="20"/>
        </w:rPr>
        <w:t xml:space="preserve">żeliwnych </w:t>
      </w:r>
      <w:r w:rsidR="004D20B0" w:rsidRPr="004D20B0">
        <w:rPr>
          <w:rStyle w:val="Bodytext"/>
          <w:rFonts w:ascii="Open Sans" w:hAnsi="Open Sans" w:cs="Open Sans"/>
          <w:sz w:val="20"/>
          <w:szCs w:val="20"/>
        </w:rPr>
        <w:t xml:space="preserve">odpornych na zniszczenie </w:t>
      </w:r>
      <w:commentRangeStart w:id="69"/>
      <w:r w:rsidR="00745423" w:rsidRPr="00AE5B18">
        <w:rPr>
          <w:rStyle w:val="Bodytext"/>
          <w:rFonts w:ascii="Open Sans" w:hAnsi="Open Sans" w:cs="Open Sans"/>
          <w:color w:val="FF0000"/>
          <w:sz w:val="20"/>
          <w:szCs w:val="20"/>
          <w:rPrChange w:id="70" w:author="Żółtowska Małgorzata" w:date="2024-04-12T12:16:00Z">
            <w:rPr>
              <w:rStyle w:val="Bodytext"/>
              <w:rFonts w:ascii="Open Sans" w:hAnsi="Open Sans" w:cs="Open Sans"/>
              <w:sz w:val="20"/>
              <w:szCs w:val="20"/>
            </w:rPr>
          </w:rPrChange>
        </w:rPr>
        <w:t>poid</w:t>
      </w:r>
      <w:r w:rsidR="00987149" w:rsidRPr="00AE5B18">
        <w:rPr>
          <w:rStyle w:val="Bodytext"/>
          <w:rFonts w:ascii="Open Sans" w:hAnsi="Open Sans" w:cs="Open Sans"/>
          <w:color w:val="FF0000"/>
          <w:sz w:val="20"/>
          <w:szCs w:val="20"/>
          <w:rPrChange w:id="71" w:author="Żółtowska Małgorzata" w:date="2024-04-12T12:16:00Z">
            <w:rPr>
              <w:rStyle w:val="Bodytext"/>
              <w:rFonts w:ascii="Open Sans" w:hAnsi="Open Sans" w:cs="Open Sans"/>
              <w:sz w:val="20"/>
              <w:szCs w:val="20"/>
            </w:rPr>
          </w:rPrChange>
        </w:rPr>
        <w:t>eł</w:t>
      </w:r>
      <w:r w:rsidR="00745423" w:rsidRPr="00AE5B18">
        <w:rPr>
          <w:rStyle w:val="Bodytext"/>
          <w:rFonts w:ascii="Open Sans" w:hAnsi="Open Sans" w:cs="Open Sans"/>
          <w:color w:val="FF0000"/>
          <w:sz w:val="20"/>
          <w:szCs w:val="20"/>
          <w:rPrChange w:id="72" w:author="Żółtowska Małgorzata" w:date="2024-04-12T12:16:00Z">
            <w:rPr>
              <w:rStyle w:val="Bodytext"/>
              <w:rFonts w:ascii="Open Sans" w:hAnsi="Open Sans" w:cs="Open Sans"/>
              <w:sz w:val="20"/>
              <w:szCs w:val="20"/>
            </w:rPr>
          </w:rPrChange>
        </w:rPr>
        <w:t xml:space="preserve"> </w:t>
      </w:r>
      <w:del w:id="73" w:author="Jewstafiew Agata" w:date="2024-04-16T09:43:00Z">
        <w:r w:rsidR="00745423" w:rsidRPr="00AE5B18" w:rsidDel="004D4416">
          <w:rPr>
            <w:rStyle w:val="Bodytext"/>
            <w:rFonts w:ascii="Open Sans" w:hAnsi="Open Sans" w:cs="Open Sans"/>
            <w:color w:val="FF0000"/>
            <w:sz w:val="20"/>
            <w:szCs w:val="20"/>
            <w:rPrChange w:id="74" w:author="Żółtowska Małgorzata" w:date="2024-04-12T12:16:00Z">
              <w:rPr>
                <w:rStyle w:val="Bodytext"/>
                <w:rFonts w:ascii="Open Sans" w:hAnsi="Open Sans" w:cs="Open Sans"/>
                <w:sz w:val="20"/>
                <w:szCs w:val="20"/>
              </w:rPr>
            </w:rPrChange>
          </w:rPr>
          <w:delText>pływakow</w:delText>
        </w:r>
        <w:r w:rsidR="00987149" w:rsidRPr="00AE5B18" w:rsidDel="004D4416">
          <w:rPr>
            <w:rStyle w:val="Bodytext"/>
            <w:rFonts w:ascii="Open Sans" w:hAnsi="Open Sans" w:cs="Open Sans"/>
            <w:color w:val="FF0000"/>
            <w:sz w:val="20"/>
            <w:szCs w:val="20"/>
            <w:rPrChange w:id="75" w:author="Żółtowska Małgorzata" w:date="2024-04-12T12:16:00Z">
              <w:rPr>
                <w:rStyle w:val="Bodytext"/>
                <w:rFonts w:ascii="Open Sans" w:hAnsi="Open Sans" w:cs="Open Sans"/>
                <w:sz w:val="20"/>
                <w:szCs w:val="20"/>
              </w:rPr>
            </w:rPrChange>
          </w:rPr>
          <w:delText>ych</w:delText>
        </w:r>
        <w:r w:rsidR="00745423" w:rsidRPr="00AE5B18" w:rsidDel="004D4416">
          <w:rPr>
            <w:rStyle w:val="Bodytext"/>
            <w:rFonts w:ascii="Open Sans" w:hAnsi="Open Sans" w:cs="Open Sans"/>
            <w:color w:val="FF0000"/>
            <w:sz w:val="20"/>
            <w:szCs w:val="20"/>
            <w:rPrChange w:id="76" w:author="Żółtowska Małgorzata" w:date="2024-04-12T12:16:00Z">
              <w:rPr>
                <w:rStyle w:val="Bodytext"/>
                <w:rFonts w:ascii="Open Sans" w:hAnsi="Open Sans" w:cs="Open Sans"/>
                <w:sz w:val="20"/>
                <w:szCs w:val="20"/>
              </w:rPr>
            </w:rPrChange>
          </w:rPr>
          <w:delText xml:space="preserve"> </w:delText>
        </w:r>
      </w:del>
      <w:commentRangeEnd w:id="69"/>
      <w:r w:rsidR="00AE5B18">
        <w:rPr>
          <w:rStyle w:val="Odwoaniedokomentarza"/>
        </w:rPr>
        <w:commentReference w:id="69"/>
      </w:r>
      <w:r w:rsidR="003F2EF0" w:rsidRPr="003F2EF0">
        <w:rPr>
          <w:rStyle w:val="Bodytext"/>
          <w:rFonts w:ascii="Open Sans" w:hAnsi="Open Sans" w:cs="Open Sans"/>
          <w:sz w:val="20"/>
          <w:szCs w:val="20"/>
        </w:rPr>
        <w:t xml:space="preserve">o pojemności 4 litrów, </w:t>
      </w:r>
      <w:r w:rsidR="00745423" w:rsidRPr="003F2EF0">
        <w:rPr>
          <w:rStyle w:val="Bodytext"/>
          <w:rFonts w:ascii="Open Sans" w:hAnsi="Open Sans" w:cs="Open Sans"/>
          <w:sz w:val="20"/>
          <w:szCs w:val="20"/>
        </w:rPr>
        <w:t>przeznaczon</w:t>
      </w:r>
      <w:r w:rsidR="00987149" w:rsidRPr="003F2EF0">
        <w:rPr>
          <w:rStyle w:val="Bodytext"/>
          <w:rFonts w:ascii="Open Sans" w:hAnsi="Open Sans" w:cs="Open Sans"/>
          <w:sz w:val="20"/>
          <w:szCs w:val="20"/>
        </w:rPr>
        <w:t>ych</w:t>
      </w:r>
      <w:r w:rsidR="00745423" w:rsidRPr="003F2EF0">
        <w:rPr>
          <w:rStyle w:val="Bodytext"/>
          <w:rFonts w:ascii="Open Sans" w:hAnsi="Open Sans" w:cs="Open Sans"/>
          <w:sz w:val="20"/>
          <w:szCs w:val="20"/>
        </w:rPr>
        <w:t xml:space="preserve"> do pojenia psów. </w:t>
      </w:r>
      <w:r w:rsidR="00745423" w:rsidRPr="00F32C92">
        <w:rPr>
          <w:rStyle w:val="Bodytext"/>
          <w:rFonts w:ascii="Open Sans" w:hAnsi="Open Sans" w:cs="Open Sans"/>
          <w:sz w:val="20"/>
          <w:szCs w:val="20"/>
        </w:rPr>
        <w:t>Poidł</w:t>
      </w:r>
      <w:r w:rsidR="0080550D" w:rsidRPr="00F32C92">
        <w:rPr>
          <w:rStyle w:val="Bodytext"/>
          <w:rFonts w:ascii="Open Sans" w:hAnsi="Open Sans" w:cs="Open Sans"/>
          <w:sz w:val="20"/>
          <w:szCs w:val="20"/>
        </w:rPr>
        <w:t xml:space="preserve">a </w:t>
      </w:r>
      <w:r w:rsidR="00BB3936">
        <w:rPr>
          <w:rStyle w:val="Bodytext"/>
          <w:rFonts w:ascii="Open Sans" w:hAnsi="Open Sans" w:cs="Open Sans"/>
          <w:sz w:val="20"/>
          <w:szCs w:val="20"/>
        </w:rPr>
        <w:t>powinny mieć zmienną wysokość montażu oraz</w:t>
      </w:r>
      <w:r w:rsidR="00F32C92" w:rsidRPr="00F32C92">
        <w:rPr>
          <w:rFonts w:ascii="Open Sans" w:hAnsi="Open Sans" w:cs="Open Sans"/>
          <w:sz w:val="20"/>
          <w:szCs w:val="20"/>
        </w:rPr>
        <w:t xml:space="preserve"> </w:t>
      </w:r>
      <w:del w:id="77" w:author="Żółtowska Małgorzata" w:date="2024-04-26T15:49:00Z">
        <w:r w:rsidR="00F32C92" w:rsidRPr="00F32C92" w:rsidDel="00BB3936">
          <w:rPr>
            <w:rFonts w:ascii="Open Sans" w:hAnsi="Open Sans" w:cs="Open Sans"/>
            <w:sz w:val="20"/>
            <w:szCs w:val="20"/>
          </w:rPr>
          <w:delText xml:space="preserve">posiadać </w:delText>
        </w:r>
      </w:del>
      <w:del w:id="78" w:author="Żółtowska Małgorzata" w:date="2024-04-12T12:06:00Z">
        <w:r w:rsidR="00F32C92" w:rsidRPr="00F32C92" w:rsidDel="00DE49CB">
          <w:rPr>
            <w:rStyle w:val="Bodytext"/>
            <w:rFonts w:ascii="Open Sans" w:hAnsi="Open Sans" w:cs="Open Sans"/>
            <w:sz w:val="20"/>
            <w:szCs w:val="20"/>
          </w:rPr>
          <w:delText>z</w:delText>
        </w:r>
      </w:del>
      <w:del w:id="79" w:author="Żółtowska Małgorzata" w:date="2024-04-26T15:49:00Z">
        <w:r w:rsidR="00F32C92" w:rsidRPr="00F32C92" w:rsidDel="00BB3936">
          <w:rPr>
            <w:rStyle w:val="Bodytext"/>
            <w:rFonts w:ascii="Open Sans" w:hAnsi="Open Sans" w:cs="Open Sans"/>
            <w:sz w:val="20"/>
            <w:szCs w:val="20"/>
          </w:rPr>
          <w:delText xml:space="preserve"> regulację wysokości poziomu wody</w:delText>
        </w:r>
        <w:r w:rsidR="00F32C92" w:rsidDel="00BB3936">
          <w:rPr>
            <w:rStyle w:val="Bodytext"/>
            <w:rFonts w:ascii="Open Sans" w:hAnsi="Open Sans" w:cs="Open Sans"/>
            <w:sz w:val="20"/>
            <w:szCs w:val="20"/>
          </w:rPr>
          <w:delText xml:space="preserve"> oraz</w:delText>
        </w:r>
        <w:r w:rsidR="0080550D" w:rsidRPr="003F2EF0" w:rsidDel="00BB3936">
          <w:rPr>
            <w:rStyle w:val="Bodytext"/>
            <w:rFonts w:ascii="Open Sans" w:hAnsi="Open Sans" w:cs="Open Sans"/>
            <w:sz w:val="20"/>
            <w:szCs w:val="20"/>
          </w:rPr>
          <w:delText xml:space="preserve"> </w:delText>
        </w:r>
      </w:del>
      <w:r w:rsidR="0080550D" w:rsidRPr="003F2EF0">
        <w:rPr>
          <w:rStyle w:val="Bodytext"/>
          <w:rFonts w:ascii="Open Sans" w:hAnsi="Open Sans" w:cs="Open Sans"/>
          <w:sz w:val="20"/>
          <w:szCs w:val="20"/>
        </w:rPr>
        <w:t>być</w:t>
      </w:r>
      <w:r w:rsidR="00745423" w:rsidRPr="003F2EF0">
        <w:rPr>
          <w:rStyle w:val="Bodytext"/>
          <w:rFonts w:ascii="Open Sans" w:hAnsi="Open Sans" w:cs="Open Sans"/>
          <w:sz w:val="20"/>
          <w:szCs w:val="20"/>
        </w:rPr>
        <w:t xml:space="preserve"> wyposażone </w:t>
      </w:r>
      <w:r w:rsidR="0080550D" w:rsidRPr="003F2EF0">
        <w:rPr>
          <w:rStyle w:val="Bodytext"/>
          <w:rFonts w:ascii="Open Sans" w:hAnsi="Open Sans" w:cs="Open Sans"/>
          <w:sz w:val="20"/>
          <w:szCs w:val="20"/>
        </w:rPr>
        <w:t>w</w:t>
      </w:r>
      <w:r w:rsidR="00745423" w:rsidRPr="003F2EF0">
        <w:rPr>
          <w:rStyle w:val="Bodytext"/>
          <w:rFonts w:ascii="Open Sans" w:hAnsi="Open Sans" w:cs="Open Sans"/>
          <w:sz w:val="20"/>
          <w:szCs w:val="20"/>
        </w:rPr>
        <w:t xml:space="preserve"> korek</w:t>
      </w:r>
      <w:r w:rsidR="0080550D" w:rsidRPr="003F2EF0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745423" w:rsidRPr="003F2EF0">
        <w:rPr>
          <w:rStyle w:val="Bodytext"/>
          <w:rFonts w:ascii="Open Sans" w:hAnsi="Open Sans" w:cs="Open Sans"/>
          <w:sz w:val="20"/>
          <w:szCs w:val="20"/>
        </w:rPr>
        <w:t>spustowy, który umożliwia spuszczenie wody i wyczyszczenie poidła.</w:t>
      </w:r>
    </w:p>
    <w:p w14:paraId="4684107C" w14:textId="77777777" w:rsidR="001043C7" w:rsidRPr="001043C7" w:rsidRDefault="001043C7" w:rsidP="001043C7">
      <w:pPr>
        <w:pStyle w:val="Akapitzlist"/>
        <w:numPr>
          <w:ilvl w:val="0"/>
          <w:numId w:val="6"/>
        </w:numPr>
        <w:spacing w:after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1043C7">
        <w:rPr>
          <w:rStyle w:val="Bodytext"/>
          <w:rFonts w:ascii="Open Sans" w:hAnsi="Open Sans" w:cs="Open Sans"/>
          <w:sz w:val="20"/>
          <w:szCs w:val="20"/>
        </w:rPr>
        <w:t xml:space="preserve">Zakup i montaż elementów placu treningowego - tunelu, mostka i obręczy wraz z tablicą informacyjną, </w:t>
      </w:r>
    </w:p>
    <w:p w14:paraId="5379487A" w14:textId="77777777" w:rsidR="001043C7" w:rsidRPr="001043C7" w:rsidRDefault="001043C7" w:rsidP="001043C7">
      <w:pPr>
        <w:pStyle w:val="Akapitzlist"/>
        <w:numPr>
          <w:ilvl w:val="0"/>
          <w:numId w:val="6"/>
        </w:numPr>
        <w:spacing w:after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1043C7">
        <w:rPr>
          <w:rStyle w:val="Bodytext"/>
          <w:rFonts w:ascii="Open Sans" w:hAnsi="Open Sans" w:cs="Open Sans"/>
          <w:sz w:val="20"/>
          <w:szCs w:val="20"/>
        </w:rPr>
        <w:t>Porządkowanie terenu po robotach,</w:t>
      </w:r>
    </w:p>
    <w:p w14:paraId="6EDE4B95" w14:textId="6ECBD33D" w:rsidR="001043C7" w:rsidRPr="001043C7" w:rsidRDefault="005C760B" w:rsidP="005C760B">
      <w:pPr>
        <w:pStyle w:val="Akapitzlist"/>
        <w:spacing w:after="0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 xml:space="preserve">- </w:t>
      </w:r>
      <w:r w:rsidR="001043C7" w:rsidRPr="001043C7">
        <w:rPr>
          <w:rStyle w:val="Bodytext"/>
          <w:rFonts w:ascii="Open Sans" w:hAnsi="Open Sans" w:cs="Open Sans"/>
          <w:sz w:val="20"/>
          <w:szCs w:val="20"/>
        </w:rPr>
        <w:t xml:space="preserve">odtworzenie nawierzchni trawiastej </w:t>
      </w:r>
      <w:ins w:id="80" w:author="Jewstafiew Agata" w:date="2024-04-17T10:16:00Z">
        <w:r w:rsidR="00710244" w:rsidRPr="00710244">
          <w:rPr>
            <w:rStyle w:val="Bodytext"/>
            <w:rFonts w:ascii="Open Sans" w:hAnsi="Open Sans" w:cs="Open Sans"/>
            <w:sz w:val="20"/>
            <w:szCs w:val="20"/>
          </w:rPr>
          <w:t>na terenie przyległym bezpośrednio do</w:t>
        </w:r>
      </w:ins>
      <w:del w:id="81" w:author="Jewstafiew Agata" w:date="2024-04-17T10:16:00Z">
        <w:r w:rsidR="001043C7" w:rsidRPr="001043C7" w:rsidDel="00710244">
          <w:rPr>
            <w:rStyle w:val="Bodytext"/>
            <w:rFonts w:ascii="Open Sans" w:hAnsi="Open Sans" w:cs="Open Sans"/>
            <w:sz w:val="20"/>
            <w:szCs w:val="20"/>
          </w:rPr>
          <w:delText>wokół</w:delText>
        </w:r>
      </w:del>
      <w:r w:rsidR="001043C7" w:rsidRPr="001043C7">
        <w:rPr>
          <w:rStyle w:val="Bodytext"/>
          <w:rFonts w:ascii="Open Sans" w:hAnsi="Open Sans" w:cs="Open Sans"/>
          <w:sz w:val="20"/>
          <w:szCs w:val="20"/>
        </w:rPr>
        <w:t xml:space="preserve"> inwestycji,</w:t>
      </w:r>
    </w:p>
    <w:p w14:paraId="6106761C" w14:textId="524C8E6B" w:rsidR="001043C7" w:rsidRPr="001043C7" w:rsidRDefault="005C760B" w:rsidP="005C760B">
      <w:pPr>
        <w:pStyle w:val="Akapitzlist"/>
        <w:spacing w:after="0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 xml:space="preserve">- </w:t>
      </w:r>
      <w:r w:rsidR="001043C7" w:rsidRPr="001043C7">
        <w:rPr>
          <w:rStyle w:val="Bodytext"/>
          <w:rFonts w:ascii="Open Sans" w:hAnsi="Open Sans" w:cs="Open Sans"/>
          <w:sz w:val="20"/>
          <w:szCs w:val="20"/>
        </w:rPr>
        <w:t>uporządkowanie terenu,</w:t>
      </w:r>
    </w:p>
    <w:p w14:paraId="7CD6D801" w14:textId="7519F6E9" w:rsidR="0069075C" w:rsidRPr="005C760B" w:rsidRDefault="001043C7" w:rsidP="005C760B">
      <w:pPr>
        <w:pStyle w:val="Akapitzlist"/>
        <w:numPr>
          <w:ilvl w:val="0"/>
          <w:numId w:val="6"/>
        </w:numPr>
        <w:spacing w:after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1043C7">
        <w:rPr>
          <w:rStyle w:val="Bodytext"/>
          <w:rFonts w:ascii="Open Sans" w:hAnsi="Open Sans" w:cs="Open Sans"/>
          <w:sz w:val="20"/>
          <w:szCs w:val="20"/>
        </w:rPr>
        <w:t>Sporządzenie dokumentacji budowy i dokumentacji powykonawczej,</w:t>
      </w:r>
    </w:p>
    <w:p w14:paraId="49A6D18B" w14:textId="77777777" w:rsidR="00CF7583" w:rsidRPr="00AE5FBD" w:rsidRDefault="00CF7583" w:rsidP="00910ECA">
      <w:pPr>
        <w:pStyle w:val="Tekstpodstawowy8"/>
        <w:tabs>
          <w:tab w:val="left" w:pos="0"/>
        </w:tabs>
        <w:spacing w:line="240" w:lineRule="auto"/>
        <w:ind w:left="720"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3165EE0A" w14:textId="0D63C7C9" w:rsidR="000D28FD" w:rsidRPr="00AE5FBD" w:rsidRDefault="000D28FD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  <w:shd w:val="clear" w:color="auto" w:fill="auto"/>
        </w:rPr>
      </w:pPr>
      <w:bookmarkStart w:id="82" w:name="_Toc130216452"/>
      <w:r w:rsidRPr="00AE5FBD">
        <w:rPr>
          <w:rStyle w:val="Heading4"/>
          <w:rFonts w:ascii="Open Sans" w:hAnsi="Open Sans" w:cs="Open Sans"/>
          <w:sz w:val="20"/>
          <w:szCs w:val="20"/>
        </w:rPr>
        <w:t>Aktualne uwarunkowania wykonania</w:t>
      </w:r>
      <w:r w:rsidRPr="00AE5FBD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 </w:t>
      </w:r>
      <w:r w:rsidRPr="00AE5FBD">
        <w:rPr>
          <w:rStyle w:val="Heading4"/>
          <w:rFonts w:ascii="Open Sans" w:hAnsi="Open Sans" w:cs="Open Sans"/>
          <w:sz w:val="20"/>
          <w:szCs w:val="20"/>
        </w:rPr>
        <w:t>przedmiotu zamówienia</w:t>
      </w:r>
      <w:bookmarkEnd w:id="82"/>
    </w:p>
    <w:p w14:paraId="47F41507" w14:textId="79D7916B" w:rsidR="00BB2FC3" w:rsidRPr="00AE5FBD" w:rsidRDefault="00BB2FC3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Style w:val="Heading4"/>
          <w:rFonts w:ascii="Open Sans" w:hAnsi="Open Sans" w:cs="Open Sans"/>
          <w:b/>
          <w:bCs/>
          <w:sz w:val="20"/>
          <w:szCs w:val="20"/>
        </w:rPr>
      </w:pPr>
    </w:p>
    <w:p w14:paraId="1C84E0F0" w14:textId="52F64B4A" w:rsidR="00301928" w:rsidRDefault="00BB2FC3" w:rsidP="00301928">
      <w:pPr>
        <w:tabs>
          <w:tab w:val="left" w:pos="709"/>
        </w:tabs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Projekt będzie realizowany </w:t>
      </w:r>
      <w:r w:rsidR="006A555F">
        <w:rPr>
          <w:rStyle w:val="Bodytext"/>
          <w:rFonts w:ascii="Open Sans" w:hAnsi="Open Sans" w:cs="Open Sans"/>
          <w:sz w:val="20"/>
          <w:szCs w:val="20"/>
        </w:rPr>
        <w:t>w Gdańsku</w:t>
      </w:r>
      <w:r w:rsidR="00301928">
        <w:rPr>
          <w:rStyle w:val="Bodytext"/>
          <w:rFonts w:ascii="Open Sans" w:hAnsi="Open Sans" w:cs="Open Sans"/>
          <w:sz w:val="20"/>
          <w:szCs w:val="20"/>
        </w:rPr>
        <w:t>, w</w:t>
      </w:r>
      <w:r w:rsidR="00301928" w:rsidRPr="00501D48">
        <w:rPr>
          <w:rFonts w:ascii="Open Sans" w:eastAsia="Times New Roman" w:hAnsi="Open Sans" w:cs="Open Sans"/>
          <w:sz w:val="20"/>
          <w:szCs w:val="20"/>
          <w:lang w:eastAsia="pl-PL"/>
        </w:rPr>
        <w:t xml:space="preserve"> dzielnicy Żabianka, na działce nr 200/21 obr. 015 przy </w:t>
      </w:r>
      <w:r w:rsidR="00301928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="00301928" w:rsidRPr="00501D48">
        <w:rPr>
          <w:rFonts w:ascii="Open Sans" w:eastAsia="Times New Roman" w:hAnsi="Open Sans" w:cs="Open Sans"/>
          <w:sz w:val="20"/>
          <w:szCs w:val="20"/>
          <w:lang w:eastAsia="pl-PL"/>
        </w:rPr>
        <w:t>ul.</w:t>
      </w:r>
      <w:r w:rsidR="00301928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301928" w:rsidRPr="00501D48">
        <w:rPr>
          <w:rFonts w:ascii="Open Sans" w:eastAsia="Times New Roman" w:hAnsi="Open Sans" w:cs="Open Sans"/>
          <w:sz w:val="20"/>
          <w:szCs w:val="20"/>
          <w:lang w:eastAsia="pl-PL"/>
        </w:rPr>
        <w:t>Pomorskiej 90</w:t>
      </w:r>
      <w:r w:rsidR="00301928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61DFA0B0" w14:textId="77777777" w:rsidR="00A440C1" w:rsidRDefault="00A440C1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noProof/>
        </w:rPr>
      </w:pPr>
    </w:p>
    <w:p w14:paraId="3B6B8B14" w14:textId="77777777" w:rsidR="00A440C1" w:rsidRDefault="00A440C1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noProof/>
        </w:rPr>
      </w:pPr>
    </w:p>
    <w:p w14:paraId="0C349431" w14:textId="794C2F3C" w:rsidR="00A440C1" w:rsidRDefault="00AA40D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noProof/>
        </w:rPr>
        <w:drawing>
          <wp:inline distT="0" distB="0" distL="0" distR="0" wp14:anchorId="7C41CC4B" wp14:editId="72106052">
            <wp:extent cx="5828030" cy="3100705"/>
            <wp:effectExtent l="0" t="0" r="1270" b="4445"/>
            <wp:docPr id="7804560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310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71B5A" w14:textId="5E675349" w:rsidR="002C5284" w:rsidRDefault="002C528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D920302" w14:textId="596F3319" w:rsidR="002C5284" w:rsidRDefault="00B5272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Rys.1</w:t>
      </w:r>
      <w:r w:rsidR="0049154D">
        <w:rPr>
          <w:rStyle w:val="Bodytext"/>
          <w:rFonts w:ascii="Open Sans" w:hAnsi="Open Sans" w:cs="Open Sans"/>
          <w:sz w:val="20"/>
          <w:szCs w:val="20"/>
        </w:rPr>
        <w:t xml:space="preserve"> Lokalizacja</w:t>
      </w:r>
    </w:p>
    <w:p w14:paraId="2CB9E5E1" w14:textId="16B21B8A" w:rsidR="00F74C18" w:rsidRPr="00AE5FBD" w:rsidRDefault="00F74C18" w:rsidP="001D087A">
      <w:pPr>
        <w:pStyle w:val="N1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83" w:name="_Toc130216453"/>
      <w:r w:rsidRPr="00AE5FBD">
        <w:rPr>
          <w:rStyle w:val="Heading4"/>
          <w:rFonts w:ascii="Open Sans" w:hAnsi="Open Sans" w:cs="Open Sans"/>
          <w:sz w:val="20"/>
          <w:szCs w:val="20"/>
        </w:rPr>
        <w:lastRenderedPageBreak/>
        <w:t>Opis wymagań Zamawiającego w stosunku do przedmiotu zamówienia</w:t>
      </w:r>
      <w:bookmarkEnd w:id="83"/>
      <w:r w:rsidRPr="00AE5FBD">
        <w:rPr>
          <w:rStyle w:val="Heading4"/>
          <w:rFonts w:ascii="Open Sans" w:hAnsi="Open Sans" w:cs="Open Sans"/>
          <w:sz w:val="20"/>
          <w:szCs w:val="20"/>
        </w:rPr>
        <w:t xml:space="preserve"> </w:t>
      </w:r>
    </w:p>
    <w:p w14:paraId="63FEBFD7" w14:textId="77777777" w:rsidR="00F74C18" w:rsidRPr="00AE5FBD" w:rsidRDefault="00F74C18" w:rsidP="00910ECA">
      <w:pPr>
        <w:pStyle w:val="Akapitzlist"/>
        <w:keepNext/>
        <w:keepLines/>
        <w:widowControl w:val="0"/>
        <w:numPr>
          <w:ilvl w:val="0"/>
          <w:numId w:val="4"/>
        </w:numPr>
        <w:tabs>
          <w:tab w:val="left" w:pos="404"/>
        </w:tabs>
        <w:spacing w:after="0" w:line="240" w:lineRule="auto"/>
        <w:contextualSpacing w:val="0"/>
        <w:jc w:val="both"/>
        <w:outlineLvl w:val="3"/>
        <w:rPr>
          <w:rStyle w:val="Heading4"/>
          <w:rFonts w:ascii="Open Sans" w:hAnsi="Open Sans" w:cs="Open Sans"/>
          <w:b/>
          <w:bCs/>
          <w:vanish/>
          <w:sz w:val="20"/>
          <w:szCs w:val="20"/>
        </w:rPr>
      </w:pPr>
    </w:p>
    <w:p w14:paraId="02FA472C" w14:textId="44990DC4" w:rsidR="00310065" w:rsidRPr="00AE5FBD" w:rsidRDefault="00310065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84" w:name="_Toc130216454"/>
      <w:r w:rsidRPr="00AE5FBD">
        <w:rPr>
          <w:rStyle w:val="Heading4"/>
          <w:rFonts w:ascii="Open Sans" w:hAnsi="Open Sans" w:cs="Open Sans"/>
          <w:sz w:val="20"/>
          <w:szCs w:val="20"/>
        </w:rPr>
        <w:t xml:space="preserve">Wymagania dotyczące </w:t>
      </w:r>
      <w:bookmarkEnd w:id="84"/>
      <w:r w:rsidR="00FD7FE9" w:rsidRPr="00FD7FE9">
        <w:rPr>
          <w:rStyle w:val="Heading4"/>
          <w:rFonts w:ascii="Open Sans" w:hAnsi="Open Sans" w:cs="Open Sans"/>
          <w:sz w:val="20"/>
          <w:szCs w:val="20"/>
        </w:rPr>
        <w:t>schematu lokalizacyjnego - aranżacji terenu</w:t>
      </w:r>
    </w:p>
    <w:p w14:paraId="10CBC12B" w14:textId="73BE4577" w:rsidR="00A04470" w:rsidRPr="00AE5FBD" w:rsidRDefault="00A04470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Fonts w:ascii="Open Sans" w:hAnsi="Open Sans" w:cs="Open Sans"/>
          <w:sz w:val="20"/>
          <w:szCs w:val="20"/>
          <w:highlight w:val="yellow"/>
        </w:rPr>
      </w:pPr>
    </w:p>
    <w:p w14:paraId="0F11FDCE" w14:textId="7C5ECEEA" w:rsidR="006F4A90" w:rsidRDefault="006F4A9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Na etapie opracowania Wykonawca przeprowadzi robocze konsultacje z Zamawiającym w celu akceptacji proponowanych przez Wykonawcę rozwiązań technicznych. </w:t>
      </w:r>
      <w:r w:rsidR="00CA00D6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>P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race </w:t>
      </w:r>
      <w:r w:rsidR="00BB5E22">
        <w:rPr>
          <w:rStyle w:val="Bodytext"/>
          <w:rFonts w:ascii="Open Sans" w:hAnsi="Open Sans" w:cs="Open Sans"/>
          <w:b/>
          <w:bCs/>
          <w:sz w:val="20"/>
          <w:szCs w:val="20"/>
        </w:rPr>
        <w:t>nad szczegółowym szkicem</w:t>
      </w:r>
      <w:r w:rsidR="00BB5E22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 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mogą być prowadzone wyłącznie po akceptacji </w:t>
      </w:r>
      <w:r w:rsidR="005667FE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rozwiązań  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przez Zamawiającego. Wykonawca dokona również uzgodnienia </w:t>
      </w:r>
      <w:r w:rsidR="00C01AED">
        <w:rPr>
          <w:rStyle w:val="Bodytext"/>
          <w:rFonts w:ascii="Open Sans" w:hAnsi="Open Sans" w:cs="Open Sans"/>
          <w:b/>
          <w:bCs/>
          <w:sz w:val="20"/>
          <w:szCs w:val="20"/>
        </w:rPr>
        <w:t>aranżacji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 z Wnioskodawcą Budżetu Obywatelskiego oraz </w:t>
      </w:r>
      <w:r w:rsidR="00263370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>przyszłym Użytkownikiem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>.</w:t>
      </w:r>
    </w:p>
    <w:p w14:paraId="027F3571" w14:textId="5C58C064" w:rsidR="00A41F1F" w:rsidRPr="00AE5FBD" w:rsidRDefault="00A41F1F" w:rsidP="00A41F1F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Fonts w:ascii="Open Sans" w:hAnsi="Open Sans" w:cs="Open Sans"/>
          <w:sz w:val="20"/>
          <w:szCs w:val="20"/>
          <w:highlight w:val="yellow"/>
        </w:rPr>
      </w:pPr>
    </w:p>
    <w:p w14:paraId="677A8939" w14:textId="54D8A24C" w:rsidR="006F4A90" w:rsidRPr="00AE5FBD" w:rsidRDefault="0045182C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Aranżacja terenu</w:t>
      </w:r>
      <w:r w:rsidR="006F4A90" w:rsidRPr="00AE5FBD">
        <w:rPr>
          <w:rStyle w:val="Bodytext"/>
          <w:rFonts w:ascii="Open Sans" w:hAnsi="Open Sans" w:cs="Open Sans"/>
          <w:sz w:val="20"/>
          <w:szCs w:val="20"/>
        </w:rPr>
        <w:t xml:space="preserve"> powinna zostać wykonana przez osobę posiadającą odpowiednie uprawnienia budowlane do projektowania – zgodnie z zakresem dokumentacji.</w:t>
      </w:r>
      <w:r w:rsidR="00932B1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6F4A90" w:rsidRPr="00AE5FBD">
        <w:rPr>
          <w:rStyle w:val="Bodytext"/>
          <w:rFonts w:ascii="Open Sans" w:hAnsi="Open Sans" w:cs="Open Sans"/>
          <w:sz w:val="20"/>
          <w:szCs w:val="20"/>
        </w:rPr>
        <w:t>Wykonawca zapewni udział wymaganych projektantów oraz koordynację międzybranżową</w:t>
      </w:r>
      <w:r w:rsidR="00DF2338">
        <w:rPr>
          <w:rStyle w:val="Bodytext"/>
          <w:rFonts w:ascii="Open Sans" w:hAnsi="Open Sans" w:cs="Open Sans"/>
          <w:sz w:val="20"/>
          <w:szCs w:val="20"/>
        </w:rPr>
        <w:t xml:space="preserve"> (jeśli będzie wymagana)</w:t>
      </w:r>
      <w:r w:rsidR="006F4A90" w:rsidRPr="00AE5FBD">
        <w:rPr>
          <w:rStyle w:val="Bodytext"/>
          <w:rFonts w:ascii="Open Sans" w:hAnsi="Open Sans" w:cs="Open Sans"/>
          <w:sz w:val="20"/>
          <w:szCs w:val="20"/>
        </w:rPr>
        <w:t xml:space="preserve">. </w:t>
      </w:r>
      <w:r w:rsidR="006C3012">
        <w:rPr>
          <w:rStyle w:val="Bodytext"/>
          <w:rFonts w:ascii="Open Sans" w:hAnsi="Open Sans" w:cs="Open Sans"/>
          <w:sz w:val="20"/>
          <w:szCs w:val="20"/>
        </w:rPr>
        <w:t>Dokumentację</w:t>
      </w:r>
      <w:r w:rsidR="006F4A90" w:rsidRPr="00AE5FBD">
        <w:rPr>
          <w:rStyle w:val="Bodytext"/>
          <w:rFonts w:ascii="Open Sans" w:hAnsi="Open Sans" w:cs="Open Sans"/>
          <w:sz w:val="20"/>
          <w:szCs w:val="20"/>
        </w:rPr>
        <w:t xml:space="preserve"> należy wykonać na aktualnej mapie do celów </w:t>
      </w:r>
      <w:r w:rsidR="00E40811">
        <w:rPr>
          <w:rStyle w:val="Bodytext"/>
          <w:rFonts w:ascii="Open Sans" w:hAnsi="Open Sans" w:cs="Open Sans"/>
          <w:sz w:val="20"/>
          <w:szCs w:val="20"/>
        </w:rPr>
        <w:t>informacyjnych</w:t>
      </w:r>
      <w:r w:rsidR="006C3012">
        <w:rPr>
          <w:rStyle w:val="Bodytext"/>
          <w:rFonts w:ascii="Open Sans" w:hAnsi="Open Sans" w:cs="Open Sans"/>
          <w:sz w:val="20"/>
          <w:szCs w:val="20"/>
        </w:rPr>
        <w:t xml:space="preserve"> i</w:t>
      </w:r>
      <w:r w:rsidR="006F4A90" w:rsidRPr="00AE5FBD">
        <w:rPr>
          <w:rStyle w:val="Bodytext"/>
          <w:rFonts w:ascii="Open Sans" w:hAnsi="Open Sans" w:cs="Open Sans"/>
          <w:sz w:val="20"/>
          <w:szCs w:val="20"/>
        </w:rPr>
        <w:t xml:space="preserve"> powinna zawierać optymalne rozwiązania funkcjonalne, technologiczne, konstrukcyjne, materiałowe i kosztowe oraz wszystkie niezbędne zestawienia, rysunki z dokładnym opisem i podaniem wszystkich niezbędnych parametrów pozwalających na identyfikację materiału, urządzenia, rodzaj i ilość odpadów powstałych w związku z realizacją inwestycji, informacje na temat zagrożeń występujących</w:t>
      </w:r>
      <w:r w:rsidR="00DC1993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6F4A90" w:rsidRPr="00AE5FBD">
        <w:rPr>
          <w:rStyle w:val="Bodytext"/>
          <w:rFonts w:ascii="Open Sans" w:hAnsi="Open Sans" w:cs="Open Sans"/>
          <w:sz w:val="20"/>
          <w:szCs w:val="20"/>
        </w:rPr>
        <w:t>w trakcie prowadzenia robót.</w:t>
      </w:r>
    </w:p>
    <w:p w14:paraId="0EB80432" w14:textId="77777777" w:rsidR="00272994" w:rsidRPr="00AE5FBD" w:rsidRDefault="0027299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76A9DAB8" w14:textId="166773A9" w:rsidR="00F74C18" w:rsidRPr="00AE5FBD" w:rsidRDefault="00F74C18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85" w:name="_Toc130216455"/>
      <w:r w:rsidRPr="00AE5FBD">
        <w:rPr>
          <w:rStyle w:val="Heading4"/>
          <w:rFonts w:ascii="Open Sans" w:hAnsi="Open Sans" w:cs="Open Sans"/>
          <w:sz w:val="20"/>
          <w:szCs w:val="20"/>
        </w:rPr>
        <w:t>Wymagania dotyczące przygotowania terenu budowy</w:t>
      </w:r>
      <w:bookmarkEnd w:id="85"/>
    </w:p>
    <w:p w14:paraId="74F09AE8" w14:textId="77777777" w:rsidR="00F74C18" w:rsidRPr="00AE5FBD" w:rsidRDefault="00F74C18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left="1440" w:firstLine="0"/>
        <w:rPr>
          <w:rFonts w:ascii="Open Sans" w:hAnsi="Open Sans" w:cs="Open Sans"/>
          <w:color w:val="212529"/>
          <w:sz w:val="20"/>
          <w:szCs w:val="20"/>
        </w:rPr>
      </w:pPr>
    </w:p>
    <w:p w14:paraId="35852D61" w14:textId="08E28DD5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Przed przystąpieniem do realizacji inwestycji należy przygotować </w:t>
      </w:r>
      <w:r w:rsidR="007D2780" w:rsidRPr="00AE5FBD">
        <w:rPr>
          <w:rStyle w:val="Bodytext"/>
          <w:rFonts w:ascii="Open Sans" w:hAnsi="Open Sans" w:cs="Open Sans"/>
          <w:sz w:val="20"/>
          <w:szCs w:val="20"/>
        </w:rPr>
        <w:t xml:space="preserve">harmonogram prac 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>projekt</w:t>
      </w:r>
      <w:r w:rsidR="00E82D6C" w:rsidRPr="00AE5FBD">
        <w:rPr>
          <w:rStyle w:val="Bodytext"/>
          <w:rFonts w:ascii="Open Sans" w:hAnsi="Open Sans" w:cs="Open Sans"/>
          <w:sz w:val="20"/>
          <w:szCs w:val="20"/>
        </w:rPr>
        <w:t>/ plan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organizacji terenu budowy uwzględniający wszystkie niezbędne elementy zagospodarowania placu budowy, w tym: </w:t>
      </w:r>
    </w:p>
    <w:p w14:paraId="512AA898" w14:textId="747C814C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organizację robót budowlanych, </w:t>
      </w:r>
    </w:p>
    <w:p w14:paraId="7A6CCE3D" w14:textId="479078F4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rozwiązania zapewniające bezpieczeństwo pracy, </w:t>
      </w:r>
    </w:p>
    <w:p w14:paraId="26AB6B54" w14:textId="0C7CF4B1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zaplecze dla potrzeb Wykonawcy,</w:t>
      </w:r>
    </w:p>
    <w:p w14:paraId="64BD0E61" w14:textId="6B72A421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rozwiązania zapewniające bezpieczeństwo użytkowników terenu</w:t>
      </w:r>
      <w:r w:rsidR="001A095F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69ED1358" w14:textId="30C3D8AF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zabezpieczenie interesów osób trzecich,</w:t>
      </w:r>
    </w:p>
    <w:p w14:paraId="779FF25D" w14:textId="07F5B4F0" w:rsidR="00F74C18" w:rsidRPr="00AE5FBD" w:rsidRDefault="00597740" w:rsidP="00AE5FBD">
      <w:pPr>
        <w:pStyle w:val="Tekstpodstawowy8"/>
        <w:numPr>
          <w:ilvl w:val="0"/>
          <w:numId w:val="8"/>
        </w:numPr>
        <w:tabs>
          <w:tab w:val="left" w:pos="0"/>
        </w:tabs>
        <w:spacing w:after="24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wygrodzenie terenu budowy. </w:t>
      </w:r>
    </w:p>
    <w:p w14:paraId="757DEFE2" w14:textId="48FA54B8" w:rsidR="00597740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Punkty podłączenia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mediów na czas budowy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należy wykonać we własnym zakresie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zgodnie z warunkami gestorów sieci. </w:t>
      </w:r>
    </w:p>
    <w:p w14:paraId="781989AB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5A46218A" w14:textId="657ABC08" w:rsidR="00597740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Prace przygotowawcze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i budowlane </w:t>
      </w:r>
      <w:r w:rsidRPr="00AE5FBD">
        <w:rPr>
          <w:rStyle w:val="Bodytext"/>
          <w:rFonts w:ascii="Open Sans" w:hAnsi="Open Sans" w:cs="Open Sans"/>
          <w:sz w:val="20"/>
          <w:szCs w:val="20"/>
        </w:rPr>
        <w:t>należy prowadzić z poszanowaniem przyrody, nie dokonywać zbędnych wycinek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 drzew lub krzewów</w:t>
      </w:r>
      <w:r w:rsidRPr="00AE5FBD">
        <w:rPr>
          <w:rStyle w:val="Bodytext"/>
          <w:rFonts w:ascii="Open Sans" w:hAnsi="Open Sans" w:cs="Open Sans"/>
          <w:sz w:val="20"/>
          <w:szCs w:val="20"/>
        </w:rPr>
        <w:t>, nie naruszać naturalnego ukształtowania terenu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 oraz nie niszczyć istniejących terenów zielonych</w:t>
      </w:r>
      <w:r w:rsidR="003A44D9" w:rsidRPr="00AE5FBD">
        <w:rPr>
          <w:rStyle w:val="Bodytext"/>
          <w:rFonts w:ascii="Open Sans" w:hAnsi="Open Sans" w:cs="Open Sans"/>
          <w:sz w:val="20"/>
          <w:szCs w:val="20"/>
        </w:rPr>
        <w:t xml:space="preserve"> – dotyczy także dróg transportowych.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Drzewa </w:t>
      </w:r>
      <w:r w:rsidR="00771E89" w:rsidRPr="00AE5FBD">
        <w:rPr>
          <w:rStyle w:val="Bodytext"/>
          <w:rFonts w:ascii="Open Sans" w:hAnsi="Open Sans" w:cs="Open Sans"/>
          <w:sz w:val="20"/>
          <w:szCs w:val="20"/>
        </w:rPr>
        <w:t xml:space="preserve">i zieleń niską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na terenie objętym robotami budowlanymi </w:t>
      </w:r>
      <w:r w:rsidR="00771E89" w:rsidRPr="00AE5FBD">
        <w:rPr>
          <w:rStyle w:val="Bodytext"/>
          <w:rFonts w:ascii="Open Sans" w:hAnsi="Open Sans" w:cs="Open Sans"/>
          <w:sz w:val="20"/>
          <w:szCs w:val="20"/>
        </w:rPr>
        <w:t xml:space="preserve">oraz w jego bezpośrednim sąsiedztwie,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>należy zabezpieczyć przed uszkodzeniami mechanicznymi.</w:t>
      </w:r>
      <w:r w:rsidR="006E7AE7" w:rsidRPr="00AE5FBD">
        <w:rPr>
          <w:rStyle w:val="Bodytext"/>
          <w:rFonts w:ascii="Open Sans" w:hAnsi="Open Sans" w:cs="Open Sans"/>
          <w:sz w:val="20"/>
          <w:szCs w:val="20"/>
        </w:rPr>
        <w:t xml:space="preserve"> Niedopuszczalne jest składowanie jakichkolwiek materiałów w obrębie korzeni drzew.</w:t>
      </w:r>
    </w:p>
    <w:p w14:paraId="3A24301C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50CD2BA" w14:textId="12A42F13" w:rsidR="00F74C18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Wykonawca dokona wywozu zbędnych mas ziemnych i odpadów budowlanych na odpowiednie wysypisko. </w:t>
      </w:r>
    </w:p>
    <w:p w14:paraId="1EBF7F08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241BA37D" w14:textId="09FCFC10" w:rsidR="00310065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Wykonawca dostarczy, zainstaluje i będzie utrzymywać </w:t>
      </w:r>
      <w:r w:rsidR="001F2D90" w:rsidRPr="00AE5FBD">
        <w:rPr>
          <w:rStyle w:val="Bodytext"/>
          <w:rFonts w:ascii="Open Sans" w:hAnsi="Open Sans" w:cs="Open Sans"/>
          <w:sz w:val="20"/>
          <w:szCs w:val="20"/>
        </w:rPr>
        <w:t xml:space="preserve">w trakcie prowadzenia robót budowlanych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tymczasowe urządzenia zabezpieczające w tym: ogrodzenia, oświetlenie, sygnały, wszelkie inne środki niezbędne do ochrony robót oraz osób zatrudnionych i postronnych. </w:t>
      </w:r>
    </w:p>
    <w:p w14:paraId="40610F74" w14:textId="04ED18BB" w:rsidR="00310065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Wykonawca będzie przestrzegać przepisów ochrony przeciwpożarowej</w:t>
      </w:r>
      <w:r w:rsidR="00310065" w:rsidRPr="00AE5FBD">
        <w:rPr>
          <w:rStyle w:val="Bodytext"/>
          <w:rFonts w:ascii="Open Sans" w:hAnsi="Open Sans" w:cs="Open Sans"/>
          <w:sz w:val="20"/>
          <w:szCs w:val="20"/>
        </w:rPr>
        <w:t xml:space="preserve"> 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>utrzymywać sprawny sprzęt przeciwpożarowy, wymagany odpowiednimi przepisami, na terenie budowy.</w:t>
      </w:r>
      <w:r w:rsidRPr="00AE5FBD">
        <w:rPr>
          <w:rFonts w:ascii="Open Sans" w:hAnsi="Open Sans" w:cs="Open Sans"/>
          <w:sz w:val="20"/>
          <w:szCs w:val="20"/>
        </w:rPr>
        <w:t xml:space="preserve"> </w:t>
      </w:r>
    </w:p>
    <w:p w14:paraId="74508D01" w14:textId="513E4A0F" w:rsidR="00310065" w:rsidRPr="00AE5FBD" w:rsidRDefault="0031006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hAnsi="Open Sans" w:cs="Open Sans"/>
          <w:sz w:val="20"/>
          <w:szCs w:val="20"/>
        </w:rPr>
      </w:pPr>
    </w:p>
    <w:p w14:paraId="30DF7F47" w14:textId="30552637" w:rsidR="00310065" w:rsidRDefault="0031006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lastRenderedPageBreak/>
        <w:t>Po wykonaniu wszystkich prac należy pozostały teren</w:t>
      </w:r>
      <w:r w:rsidR="003A44D9" w:rsidRPr="00AE5FBD">
        <w:rPr>
          <w:rStyle w:val="Bodytext"/>
          <w:rFonts w:ascii="Open Sans" w:hAnsi="Open Sans" w:cs="Open Sans"/>
          <w:sz w:val="20"/>
          <w:szCs w:val="20"/>
        </w:rPr>
        <w:t xml:space="preserve">, jak również drogi transportowe </w:t>
      </w:r>
      <w:r w:rsidRPr="00AE5FBD">
        <w:rPr>
          <w:rStyle w:val="Bodytext"/>
          <w:rFonts w:ascii="Open Sans" w:hAnsi="Open Sans" w:cs="Open Sans"/>
          <w:sz w:val="20"/>
          <w:szCs w:val="20"/>
        </w:rPr>
        <w:t>doprowadzić do stanu pierwotnego.</w:t>
      </w:r>
      <w:r w:rsidR="0043267F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</w:p>
    <w:p w14:paraId="73CBB75F" w14:textId="77777777" w:rsidR="0030701C" w:rsidRDefault="0030701C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BFDC4BD" w14:textId="77777777" w:rsidR="00A02FB6" w:rsidRDefault="00310065" w:rsidP="00910ECA">
      <w:pPr>
        <w:pStyle w:val="11N1"/>
        <w:spacing w:line="240" w:lineRule="auto"/>
        <w:rPr>
          <w:rStyle w:val="Heading4"/>
          <w:rFonts w:ascii="Open Sans" w:hAnsi="Open Sans" w:cs="Open Sans"/>
          <w:sz w:val="20"/>
          <w:szCs w:val="20"/>
        </w:rPr>
      </w:pPr>
      <w:bookmarkStart w:id="86" w:name="_Toc130216456"/>
      <w:r w:rsidRPr="00AE5FBD">
        <w:rPr>
          <w:rStyle w:val="Heading4"/>
          <w:rFonts w:ascii="Open Sans" w:hAnsi="Open Sans" w:cs="Open Sans"/>
          <w:sz w:val="20"/>
          <w:szCs w:val="20"/>
        </w:rPr>
        <w:t>Wymagania dotyczące architektury</w:t>
      </w:r>
      <w:r w:rsidR="001C4B93" w:rsidRPr="00AE5FBD">
        <w:rPr>
          <w:rStyle w:val="Heading4"/>
          <w:rFonts w:ascii="Open Sans" w:hAnsi="Open Sans" w:cs="Open Sans"/>
          <w:sz w:val="20"/>
          <w:szCs w:val="20"/>
        </w:rPr>
        <w:t>,</w:t>
      </w:r>
      <w:r w:rsidR="00AA50A7" w:rsidRPr="00AE5FBD">
        <w:rPr>
          <w:rStyle w:val="Heading4"/>
          <w:rFonts w:ascii="Open Sans" w:hAnsi="Open Sans" w:cs="Open Sans"/>
          <w:sz w:val="20"/>
          <w:szCs w:val="20"/>
        </w:rPr>
        <w:t xml:space="preserve"> konstrukcji i wykończenia</w:t>
      </w:r>
      <w:r w:rsidR="001C4B93" w:rsidRPr="00AE5FBD">
        <w:rPr>
          <w:rStyle w:val="Heading4"/>
          <w:rFonts w:ascii="Open Sans" w:hAnsi="Open Sans" w:cs="Open Sans"/>
          <w:sz w:val="20"/>
          <w:szCs w:val="20"/>
        </w:rPr>
        <w:t xml:space="preserve"> oraz zagospodarowania teren</w:t>
      </w:r>
      <w:r w:rsidR="00D25DAA" w:rsidRPr="00AE5FBD">
        <w:rPr>
          <w:rStyle w:val="Heading4"/>
          <w:rFonts w:ascii="Open Sans" w:hAnsi="Open Sans" w:cs="Open Sans"/>
          <w:sz w:val="20"/>
          <w:szCs w:val="20"/>
        </w:rPr>
        <w:t>u.</w:t>
      </w:r>
      <w:bookmarkEnd w:id="86"/>
      <w:r w:rsidR="00723FAD">
        <w:rPr>
          <w:rStyle w:val="Heading4"/>
          <w:rFonts w:ascii="Open Sans" w:hAnsi="Open Sans" w:cs="Open Sans"/>
          <w:sz w:val="20"/>
          <w:szCs w:val="20"/>
        </w:rPr>
        <w:t xml:space="preserve"> </w:t>
      </w:r>
    </w:p>
    <w:p w14:paraId="1CA1F57C" w14:textId="77777777" w:rsidR="000A2EF8" w:rsidRDefault="000A2EF8" w:rsidP="000A2EF8">
      <w:pPr>
        <w:pStyle w:val="11N1"/>
        <w:numPr>
          <w:ilvl w:val="0"/>
          <w:numId w:val="0"/>
        </w:numPr>
        <w:spacing w:line="240" w:lineRule="auto"/>
        <w:ind w:left="792"/>
        <w:rPr>
          <w:rStyle w:val="Heading4"/>
          <w:rFonts w:ascii="Open Sans" w:hAnsi="Open Sans" w:cs="Open Sans"/>
          <w:sz w:val="20"/>
          <w:szCs w:val="20"/>
        </w:rPr>
      </w:pPr>
    </w:p>
    <w:p w14:paraId="7702C1A2" w14:textId="77777777" w:rsidR="007E063A" w:rsidRPr="00AE5FBD" w:rsidRDefault="007E063A" w:rsidP="007E063A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Wybieg dla psów</w:t>
      </w:r>
    </w:p>
    <w:p w14:paraId="3FCB5A04" w14:textId="77777777" w:rsidR="007E063A" w:rsidRPr="003526C2" w:rsidRDefault="007E063A" w:rsidP="007E063A">
      <w:pPr>
        <w:autoSpaceDE w:val="0"/>
        <w:autoSpaceDN w:val="0"/>
        <w:adjustRightInd w:val="0"/>
        <w:spacing w:after="0" w:line="240" w:lineRule="auto"/>
        <w:rPr>
          <w:b/>
          <w:bCs/>
          <w:color w:val="212529"/>
          <w:sz w:val="20"/>
          <w:szCs w:val="20"/>
        </w:rPr>
      </w:pPr>
    </w:p>
    <w:tbl>
      <w:tblPr>
        <w:tblStyle w:val="Tabela-Siatka"/>
        <w:tblW w:w="935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03"/>
        <w:gridCol w:w="6951"/>
        <w:gridCol w:w="797"/>
      </w:tblGrid>
      <w:tr w:rsidR="000D09D9" w:rsidRPr="00AE5FBD" w14:paraId="2A40FBCE" w14:textId="77777777" w:rsidTr="008E3356">
        <w:trPr>
          <w:trHeight w:val="1665"/>
        </w:trPr>
        <w:tc>
          <w:tcPr>
            <w:tcW w:w="1603" w:type="dxa"/>
            <w:vMerge w:val="restart"/>
            <w:shd w:val="clear" w:color="auto" w:fill="auto"/>
          </w:tcPr>
          <w:p w14:paraId="77491029" w14:textId="77777777" w:rsidR="000D09D9" w:rsidRPr="00A95461" w:rsidRDefault="000D09D9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95461"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  <w:t>Ogrodzenie</w:t>
            </w:r>
          </w:p>
        </w:tc>
        <w:tc>
          <w:tcPr>
            <w:tcW w:w="6951" w:type="dxa"/>
            <w:shd w:val="clear" w:color="auto" w:fill="auto"/>
          </w:tcPr>
          <w:p w14:paraId="454CB470" w14:textId="77777777" w:rsidR="000D09D9" w:rsidRDefault="000D09D9" w:rsidP="00E10A5E">
            <w:pPr>
              <w:tabs>
                <w:tab w:val="num" w:pos="720"/>
              </w:tabs>
              <w:jc w:val="both"/>
              <w:rPr>
                <w:ins w:id="87" w:author="Żółtowska Małgorzata" w:date="2024-04-12T12:23:00Z"/>
                <w:rFonts w:ascii="Open Sans" w:hAnsi="Open Sans" w:cs="Open Sans"/>
                <w:sz w:val="18"/>
                <w:szCs w:val="18"/>
              </w:rPr>
            </w:pPr>
            <w:r w:rsidRPr="00A95461">
              <w:rPr>
                <w:rFonts w:ascii="Open Sans" w:hAnsi="Open Sans" w:cs="Open Sans"/>
                <w:sz w:val="18"/>
                <w:szCs w:val="18"/>
              </w:rPr>
              <w:t xml:space="preserve">Wymiana zniszczonych przęseł ogrodzeniowych z paneli stalowych i słupków ogrodzeniowych stalowych malowanych na kolor zielony, jako kontynuacja kolorystyki zastosowanej wcześniej w ogrodzeniu wybiegu dla psów. </w:t>
            </w:r>
          </w:p>
          <w:p w14:paraId="6C83340A" w14:textId="6BC290C6" w:rsidR="000D09D9" w:rsidRPr="00A95461" w:rsidDel="000D09D9" w:rsidRDefault="000D09D9" w:rsidP="000D09D9">
            <w:pPr>
              <w:tabs>
                <w:tab w:val="num" w:pos="720"/>
              </w:tabs>
              <w:jc w:val="both"/>
              <w:rPr>
                <w:del w:id="88" w:author="Jewstafiew Agata" w:date="2024-04-16T09:51:00Z"/>
                <w:rFonts w:ascii="Open Sans" w:hAnsi="Open Sans" w:cs="Open Sans"/>
                <w:sz w:val="18"/>
                <w:szCs w:val="18"/>
              </w:rPr>
            </w:pPr>
            <w:del w:id="89" w:author="Żółtowska Małgorzata" w:date="2024-04-12T12:23:00Z">
              <w:r w:rsidRPr="00A95461" w:rsidDel="00A630F1">
                <w:rPr>
                  <w:rFonts w:ascii="Open Sans" w:hAnsi="Open Sans" w:cs="Open Sans"/>
                  <w:sz w:val="18"/>
                  <w:szCs w:val="18"/>
                </w:rPr>
                <w:delText xml:space="preserve">Obsadzenie </w:delText>
              </w:r>
              <w:r w:rsidRPr="000D09D9" w:rsidDel="00A630F1">
                <w:rPr>
                  <w:rFonts w:ascii="Open Sans" w:hAnsi="Open Sans" w:cs="Open Sans"/>
                  <w:sz w:val="18"/>
                  <w:szCs w:val="18"/>
                </w:rPr>
                <w:delText>p</w:delText>
              </w:r>
            </w:del>
            <w:ins w:id="90" w:author="Żółtowska Małgorzata" w:date="2024-04-12T12:23:00Z">
              <w:r w:rsidRPr="000D09D9">
                <w:rPr>
                  <w:rFonts w:ascii="Open Sans" w:hAnsi="Open Sans" w:cs="Open Sans"/>
                  <w:sz w:val="18"/>
                  <w:szCs w:val="18"/>
                </w:rPr>
                <w:t>P</w:t>
              </w:r>
            </w:ins>
            <w:r w:rsidRPr="000D09D9">
              <w:rPr>
                <w:rFonts w:ascii="Open Sans" w:hAnsi="Open Sans" w:cs="Open Sans"/>
                <w:sz w:val="18"/>
                <w:szCs w:val="18"/>
              </w:rPr>
              <w:t>ane</w:t>
            </w:r>
            <w:del w:id="91" w:author="Żółtowska Małgorzata" w:date="2024-04-12T12:23:00Z">
              <w:r w:rsidRPr="000D09D9" w:rsidDel="00A630F1">
                <w:rPr>
                  <w:rFonts w:ascii="Open Sans" w:hAnsi="Open Sans" w:cs="Open Sans"/>
                  <w:sz w:val="18"/>
                  <w:szCs w:val="18"/>
                </w:rPr>
                <w:delText>li</w:delText>
              </w:r>
            </w:del>
            <w:ins w:id="92" w:author="Żółtowska Małgorzata" w:date="2024-04-12T12:23:00Z">
              <w:r w:rsidRPr="000D09D9">
                <w:rPr>
                  <w:rFonts w:ascii="Open Sans" w:hAnsi="Open Sans" w:cs="Open Sans"/>
                  <w:sz w:val="18"/>
                  <w:szCs w:val="18"/>
                </w:rPr>
                <w:t>l</w:t>
              </w:r>
              <w:r w:rsidRPr="000D09D9">
                <w:rPr>
                  <w:rFonts w:ascii="Open Sans" w:hAnsi="Open Sans" w:cs="Open Sans"/>
                  <w:sz w:val="18"/>
                  <w:szCs w:val="18"/>
                  <w:rPrChange w:id="93" w:author="Jewstafiew Agata" w:date="2024-04-16T09:50:00Z">
                    <w:rPr>
                      <w:sz w:val="18"/>
                      <w:szCs w:val="18"/>
                    </w:rPr>
                  </w:rPrChange>
                </w:rPr>
                <w:t>e</w:t>
              </w:r>
            </w:ins>
            <w:r w:rsidRPr="000D09D9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ins w:id="94" w:author="Żółtowska Małgorzata" w:date="2024-04-12T12:24:00Z">
              <w:r w:rsidRPr="000D09D9">
                <w:rPr>
                  <w:rFonts w:ascii="Open Sans" w:hAnsi="Open Sans" w:cs="Open Sans"/>
                  <w:sz w:val="18"/>
                  <w:szCs w:val="18"/>
                </w:rPr>
                <w:t>o</w:t>
              </w:r>
              <w:r w:rsidRPr="000D09D9">
                <w:rPr>
                  <w:rFonts w:ascii="Open Sans" w:hAnsi="Open Sans" w:cs="Open Sans"/>
                  <w:sz w:val="18"/>
                  <w:szCs w:val="18"/>
                  <w:rPrChange w:id="95" w:author="Jewstafiew Agata" w:date="2024-04-16T09:50:00Z">
                    <w:rPr>
                      <w:sz w:val="18"/>
                      <w:szCs w:val="18"/>
                    </w:rPr>
                  </w:rPrChange>
                </w:rPr>
                <w:t xml:space="preserve"> grubości prętów tożsamej z istniejącymi na </w:t>
              </w:r>
            </w:ins>
            <w:ins w:id="96" w:author="Żółtowska Małgorzata" w:date="2024-04-12T12:23:00Z">
              <w:r w:rsidRPr="000D09D9">
                <w:rPr>
                  <w:rFonts w:ascii="Open Sans" w:hAnsi="Open Sans" w:cs="Open Sans"/>
                  <w:sz w:val="18"/>
                  <w:szCs w:val="18"/>
                </w:rPr>
                <w:t xml:space="preserve">słupkach stalowych </w:t>
              </w:r>
            </w:ins>
            <w:del w:id="97" w:author="Jewstafiew Agata" w:date="2024-04-16T08:59:00Z">
              <w:r w:rsidRPr="000D09D9" w:rsidDel="007704C7">
                <w:rPr>
                  <w:rFonts w:ascii="Open Sans" w:hAnsi="Open Sans" w:cs="Open Sans"/>
                  <w:sz w:val="18"/>
                  <w:szCs w:val="18"/>
                </w:rPr>
                <w:delText xml:space="preserve">na </w:delText>
              </w:r>
            </w:del>
            <w:del w:id="98" w:author="Żółtowska Małgorzata" w:date="2024-04-12T12:21:00Z">
              <w:r w:rsidRPr="000D09D9" w:rsidDel="00A630F1">
                <w:rPr>
                  <w:rFonts w:ascii="Open Sans" w:hAnsi="Open Sans" w:cs="Open Sans"/>
                  <w:sz w:val="18"/>
                  <w:szCs w:val="18"/>
                </w:rPr>
                <w:delText>słupkach stalowych, systemowych o rozstawie 2,5m, w prefabrykowanych elementach betonowych.</w:delText>
              </w:r>
              <w:r w:rsidRPr="00A95461" w:rsidDel="00A630F1">
                <w:rPr>
                  <w:rFonts w:ascii="Open Sans" w:hAnsi="Open Sans" w:cs="Open Sans"/>
                  <w:sz w:val="18"/>
                  <w:szCs w:val="18"/>
                </w:rPr>
                <w:delText xml:space="preserve"> </w:delText>
              </w:r>
            </w:del>
          </w:p>
          <w:p w14:paraId="4F62D0F5" w14:textId="6F5CEBD1" w:rsidR="000D09D9" w:rsidRPr="00A95461" w:rsidRDefault="000D09D9" w:rsidP="00E10A5E">
            <w:pPr>
              <w:tabs>
                <w:tab w:val="num" w:pos="720"/>
              </w:tabs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FFFFFF" w:themeFill="background1"/>
          </w:tcPr>
          <w:p w14:paraId="51D317B2" w14:textId="1D37FA34" w:rsidR="000D09D9" w:rsidRPr="00215BB6" w:rsidRDefault="000D09D9" w:rsidP="00E10A5E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215BB6">
              <w:rPr>
                <w:rFonts w:ascii="Open Sans" w:hAnsi="Open Sans" w:cs="Open Sans"/>
                <w:b/>
                <w:bCs/>
                <w:sz w:val="18"/>
                <w:szCs w:val="18"/>
              </w:rPr>
              <w:t>5 szt.</w:t>
            </w:r>
          </w:p>
        </w:tc>
      </w:tr>
      <w:tr w:rsidR="000D09D9" w:rsidRPr="00AE5FBD" w14:paraId="4BA2FF33" w14:textId="77777777" w:rsidTr="008E3356">
        <w:trPr>
          <w:trHeight w:val="640"/>
        </w:trPr>
        <w:tc>
          <w:tcPr>
            <w:tcW w:w="1603" w:type="dxa"/>
            <w:vMerge/>
            <w:shd w:val="clear" w:color="auto" w:fill="auto"/>
          </w:tcPr>
          <w:p w14:paraId="0E2EC803" w14:textId="77777777" w:rsidR="000D09D9" w:rsidRPr="007704C7" w:rsidRDefault="000D09D9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</w:tc>
        <w:tc>
          <w:tcPr>
            <w:tcW w:w="6951" w:type="dxa"/>
            <w:shd w:val="clear" w:color="auto" w:fill="auto"/>
          </w:tcPr>
          <w:p w14:paraId="33BBDE00" w14:textId="214966A8" w:rsidR="000D09D9" w:rsidRPr="007704C7" w:rsidRDefault="000D09D9" w:rsidP="00E10A5E">
            <w:pPr>
              <w:tabs>
                <w:tab w:val="num" w:pos="720"/>
              </w:tabs>
              <w:jc w:val="both"/>
              <w:rPr>
                <w:rFonts w:ascii="Open Sans" w:hAnsi="Open Sans" w:cs="Open Sans"/>
                <w:sz w:val="18"/>
                <w:szCs w:val="18"/>
              </w:rPr>
            </w:pPr>
            <w:del w:id="99" w:author="Jewstafiew Agata" w:date="2024-04-16T08:58:00Z">
              <w:r w:rsidRPr="007704C7" w:rsidDel="007704C7">
                <w:rPr>
                  <w:rFonts w:ascii="Open Sans" w:hAnsi="Open Sans" w:cs="Open Sans"/>
                  <w:sz w:val="18"/>
                  <w:szCs w:val="18"/>
                </w:rPr>
                <w:delText>s</w:delText>
              </w:r>
            </w:del>
            <w:ins w:id="100" w:author="Jewstafiew Agata" w:date="2024-04-16T08:58:00Z">
              <w:r w:rsidRPr="007704C7">
                <w:rPr>
                  <w:rFonts w:ascii="Open Sans" w:hAnsi="Open Sans" w:cs="Open Sans"/>
                  <w:sz w:val="18"/>
                  <w:szCs w:val="18"/>
                </w:rPr>
                <w:t>S</w:t>
              </w:r>
            </w:ins>
            <w:r w:rsidRPr="007704C7">
              <w:rPr>
                <w:rFonts w:ascii="Open Sans" w:hAnsi="Open Sans" w:cs="Open Sans"/>
                <w:sz w:val="18"/>
                <w:szCs w:val="18"/>
              </w:rPr>
              <w:t>łupki stalowe, systemowe o rozstawie 2,5m, w prefabrykowanych elementach betonowych.</w:t>
            </w:r>
          </w:p>
        </w:tc>
        <w:tc>
          <w:tcPr>
            <w:tcW w:w="797" w:type="dxa"/>
            <w:shd w:val="clear" w:color="auto" w:fill="FFFFFF" w:themeFill="background1"/>
          </w:tcPr>
          <w:p w14:paraId="494087B5" w14:textId="0AD2EE2C" w:rsidR="000D09D9" w:rsidRPr="007704C7" w:rsidRDefault="000D09D9" w:rsidP="00E10A5E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rPrChange w:id="101" w:author="Jewstafiew Agata" w:date="2024-04-16T09:00:00Z">
                  <w:rPr>
                    <w:rFonts w:ascii="Open Sans" w:hAnsi="Open Sans" w:cs="Open Sans"/>
                    <w:b/>
                    <w:bCs/>
                    <w:sz w:val="18"/>
                    <w:szCs w:val="18"/>
                    <w:highlight w:val="yellow"/>
                  </w:rPr>
                </w:rPrChange>
              </w:rPr>
            </w:pPr>
            <w:r w:rsidRPr="007704C7">
              <w:rPr>
                <w:rFonts w:ascii="Open Sans" w:hAnsi="Open Sans" w:cs="Open Sans"/>
                <w:b/>
                <w:bCs/>
                <w:sz w:val="18"/>
                <w:szCs w:val="18"/>
                <w:rPrChange w:id="102" w:author="Jewstafiew Agata" w:date="2024-04-16T09:00:00Z">
                  <w:rPr>
                    <w:rFonts w:ascii="Open Sans" w:hAnsi="Open Sans" w:cs="Open Sans"/>
                    <w:b/>
                    <w:bCs/>
                    <w:sz w:val="18"/>
                    <w:szCs w:val="18"/>
                    <w:highlight w:val="yellow"/>
                  </w:rPr>
                </w:rPrChange>
              </w:rPr>
              <w:t>3 szt.</w:t>
            </w:r>
          </w:p>
        </w:tc>
      </w:tr>
      <w:tr w:rsidR="000D09D9" w:rsidRPr="00AE5FBD" w14:paraId="05C00452" w14:textId="77777777" w:rsidTr="008E3356">
        <w:trPr>
          <w:trHeight w:val="425"/>
        </w:trPr>
        <w:tc>
          <w:tcPr>
            <w:tcW w:w="1603" w:type="dxa"/>
            <w:vMerge/>
            <w:shd w:val="clear" w:color="auto" w:fill="auto"/>
          </w:tcPr>
          <w:p w14:paraId="0D063E2E" w14:textId="77777777" w:rsidR="000D09D9" w:rsidRPr="007704C7" w:rsidRDefault="000D09D9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</w:tc>
        <w:tc>
          <w:tcPr>
            <w:tcW w:w="6951" w:type="dxa"/>
            <w:shd w:val="clear" w:color="auto" w:fill="auto"/>
          </w:tcPr>
          <w:p w14:paraId="348FC567" w14:textId="15340EDD" w:rsidR="000D09D9" w:rsidRDefault="000D09D9" w:rsidP="00E10A5E">
            <w:pPr>
              <w:tabs>
                <w:tab w:val="num" w:pos="720"/>
              </w:tabs>
              <w:jc w:val="both"/>
              <w:rPr>
                <w:rFonts w:ascii="Open Sans" w:hAnsi="Open Sans" w:cs="Open Sans"/>
                <w:sz w:val="18"/>
                <w:szCs w:val="18"/>
              </w:rPr>
            </w:pPr>
            <w:bookmarkStart w:id="103" w:name="_Hlk165547066"/>
            <w:r w:rsidRPr="007704C7">
              <w:rPr>
                <w:rFonts w:ascii="Open Sans" w:hAnsi="Open Sans" w:cs="Open Sans"/>
                <w:sz w:val="18"/>
                <w:szCs w:val="18"/>
              </w:rPr>
              <w:t>Naprawa furtki wejściowej</w:t>
            </w:r>
            <w:r w:rsidR="00281372">
              <w:rPr>
                <w:rFonts w:ascii="Open Sans" w:hAnsi="Open Sans" w:cs="Open Sans"/>
                <w:sz w:val="18"/>
                <w:szCs w:val="18"/>
              </w:rPr>
              <w:t xml:space="preserve"> przez </w:t>
            </w:r>
            <w:r w:rsidR="00281372" w:rsidRPr="00281372">
              <w:rPr>
                <w:rFonts w:ascii="Open Sans" w:hAnsi="Open Sans" w:cs="Open Sans"/>
                <w:sz w:val="18"/>
                <w:szCs w:val="18"/>
              </w:rPr>
              <w:t xml:space="preserve">montaż </w:t>
            </w:r>
            <w:r w:rsidR="0022555C">
              <w:rPr>
                <w:rFonts w:ascii="Open Sans" w:hAnsi="Open Sans" w:cs="Open Sans"/>
                <w:sz w:val="18"/>
                <w:szCs w:val="18"/>
              </w:rPr>
              <w:t xml:space="preserve">nowego </w:t>
            </w:r>
            <w:r w:rsidR="00281372" w:rsidRPr="00281372">
              <w:rPr>
                <w:rFonts w:ascii="Open Sans" w:hAnsi="Open Sans" w:cs="Open Sans"/>
                <w:sz w:val="18"/>
                <w:szCs w:val="18"/>
              </w:rPr>
              <w:t xml:space="preserve">zamka </w:t>
            </w:r>
            <w:r w:rsidR="00C3108B">
              <w:rPr>
                <w:rFonts w:ascii="Open Sans" w:hAnsi="Open Sans" w:cs="Open Sans"/>
                <w:sz w:val="18"/>
                <w:szCs w:val="18"/>
              </w:rPr>
              <w:t xml:space="preserve">i klamek, z </w:t>
            </w:r>
            <w:r w:rsidR="00281372" w:rsidRPr="00281372">
              <w:rPr>
                <w:rFonts w:ascii="Open Sans" w:hAnsi="Open Sans" w:cs="Open Sans"/>
                <w:sz w:val="18"/>
                <w:szCs w:val="18"/>
              </w:rPr>
              <w:t>tworzyw odporn</w:t>
            </w:r>
            <w:r w:rsidR="00C3108B">
              <w:rPr>
                <w:rFonts w:ascii="Open Sans" w:hAnsi="Open Sans" w:cs="Open Sans"/>
                <w:sz w:val="18"/>
                <w:szCs w:val="18"/>
              </w:rPr>
              <w:t>ych</w:t>
            </w:r>
            <w:r w:rsidR="00281372" w:rsidRPr="00281372">
              <w:rPr>
                <w:rFonts w:ascii="Open Sans" w:hAnsi="Open Sans" w:cs="Open Sans"/>
                <w:sz w:val="18"/>
                <w:szCs w:val="18"/>
              </w:rPr>
              <w:t xml:space="preserve"> na korozję i zamarzanie.</w:t>
            </w:r>
          </w:p>
          <w:bookmarkEnd w:id="103"/>
          <w:p w14:paraId="438C2694" w14:textId="7841F4A4" w:rsidR="00281372" w:rsidRPr="007704C7" w:rsidRDefault="00281372" w:rsidP="00E10A5E">
            <w:pPr>
              <w:tabs>
                <w:tab w:val="num" w:pos="720"/>
              </w:tabs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FFFFFF" w:themeFill="background1"/>
          </w:tcPr>
          <w:p w14:paraId="72B0DA9F" w14:textId="11F7FE0D" w:rsidR="000D09D9" w:rsidRPr="007704C7" w:rsidRDefault="000D09D9" w:rsidP="00E10A5E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rPrChange w:id="104" w:author="Jewstafiew Agata" w:date="2024-04-16T09:00:00Z">
                  <w:rPr>
                    <w:rFonts w:ascii="Open Sans" w:hAnsi="Open Sans" w:cs="Open Sans"/>
                    <w:b/>
                    <w:bCs/>
                    <w:sz w:val="18"/>
                    <w:szCs w:val="18"/>
                    <w:highlight w:val="yellow"/>
                  </w:rPr>
                </w:rPrChange>
              </w:rPr>
            </w:pPr>
            <w:r w:rsidRPr="007704C7">
              <w:rPr>
                <w:rFonts w:ascii="Open Sans" w:hAnsi="Open Sans" w:cs="Open Sans"/>
                <w:b/>
                <w:bCs/>
                <w:sz w:val="18"/>
                <w:szCs w:val="18"/>
                <w:rPrChange w:id="105" w:author="Jewstafiew Agata" w:date="2024-04-16T09:00:00Z">
                  <w:rPr>
                    <w:rFonts w:ascii="Open Sans" w:hAnsi="Open Sans" w:cs="Open Sans"/>
                    <w:b/>
                    <w:bCs/>
                    <w:sz w:val="18"/>
                    <w:szCs w:val="18"/>
                    <w:highlight w:val="yellow"/>
                  </w:rPr>
                </w:rPrChange>
              </w:rPr>
              <w:t>1 szt.</w:t>
            </w:r>
          </w:p>
        </w:tc>
      </w:tr>
      <w:tr w:rsidR="007E063A" w:rsidRPr="00AE5FBD" w14:paraId="392BBF93" w14:textId="77777777" w:rsidTr="00E61B5A">
        <w:trPr>
          <w:trHeight w:val="2117"/>
        </w:trPr>
        <w:tc>
          <w:tcPr>
            <w:tcW w:w="1603" w:type="dxa"/>
            <w:shd w:val="clear" w:color="auto" w:fill="FFFFFF" w:themeFill="background1"/>
          </w:tcPr>
          <w:p w14:paraId="6FFA72BF" w14:textId="77777777" w:rsidR="007E063A" w:rsidRDefault="007E063A" w:rsidP="00F24166">
            <w:pPr>
              <w:autoSpaceDE w:val="0"/>
              <w:autoSpaceDN w:val="0"/>
              <w:adjustRightInd w:val="0"/>
              <w:rPr>
                <w:ins w:id="106" w:author="Jewstafiew Agata" w:date="2024-04-16T10:53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  <w:r w:rsidRPr="00A95461"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  <w:t>Urządzenia sprawnościowe</w:t>
            </w:r>
          </w:p>
          <w:p w14:paraId="20988906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07" w:author="Jewstafiew Agata" w:date="2024-04-16T10:53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6AF4C773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08" w:author="Jewstafiew Agata" w:date="2024-04-16T10:53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6D9D0588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09" w:author="Jewstafiew Agata" w:date="2024-04-16T10:53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2DC00AEF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10" w:author="Jewstafiew Agata" w:date="2024-04-16T10:53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718E8647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11" w:author="Jewstafiew Agata" w:date="2024-04-16T10:53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59C24C97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12" w:author="Jewstafiew Agata" w:date="2024-04-16T10:53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2572E35D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13" w:author="Jewstafiew Agata" w:date="2024-04-16T10:53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5B1F47C1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14" w:author="Jewstafiew Agata" w:date="2024-04-16T10:53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1657D228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15" w:author="Jewstafiew Agata" w:date="2024-04-16T10:53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23BD8579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16" w:author="Jewstafiew Agata" w:date="2024-04-16T10:53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060382D2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17" w:author="Jewstafiew Agata" w:date="2024-04-16T10:53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7C208D6B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18" w:author="Jewstafiew Agata" w:date="2024-04-16T10:53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643BBEB1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19" w:author="Jewstafiew Agata" w:date="2024-04-16T10:54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376BC18F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20" w:author="Jewstafiew Agata" w:date="2024-04-16T10:54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2EE343BE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21" w:author="Jewstafiew Agata" w:date="2024-04-16T10:54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30A9BD1C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22" w:author="Jewstafiew Agata" w:date="2024-04-16T10:54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7A872625" w14:textId="47E4DB2C" w:rsidR="00215BB6" w:rsidRDefault="00215BB6" w:rsidP="00F24166">
            <w:pPr>
              <w:autoSpaceDE w:val="0"/>
              <w:autoSpaceDN w:val="0"/>
              <w:adjustRightInd w:val="0"/>
              <w:rPr>
                <w:ins w:id="123" w:author="Jewstafiew Agata" w:date="2024-04-16T10:54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34092E98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24" w:author="Jewstafiew Agata" w:date="2024-04-16T10:54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794A9108" w14:textId="77777777" w:rsidR="00215BB6" w:rsidRDefault="00215BB6" w:rsidP="00F24166">
            <w:pPr>
              <w:autoSpaceDE w:val="0"/>
              <w:autoSpaceDN w:val="0"/>
              <w:adjustRightInd w:val="0"/>
              <w:rPr>
                <w:ins w:id="125" w:author="Jewstafiew Agata" w:date="2024-04-16T10:54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457E615B" w14:textId="77777777" w:rsidR="00215BB6" w:rsidDel="00E61B5A" w:rsidRDefault="00215BB6" w:rsidP="00F24166">
            <w:pPr>
              <w:autoSpaceDE w:val="0"/>
              <w:autoSpaceDN w:val="0"/>
              <w:adjustRightInd w:val="0"/>
              <w:rPr>
                <w:del w:id="126" w:author="Jewstafiew Agata" w:date="2024-04-16T11:07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14B7AD5F" w14:textId="77777777" w:rsidR="00215BB6" w:rsidDel="00E61B5A" w:rsidRDefault="00215BB6" w:rsidP="00F24166">
            <w:pPr>
              <w:autoSpaceDE w:val="0"/>
              <w:autoSpaceDN w:val="0"/>
              <w:adjustRightInd w:val="0"/>
              <w:rPr>
                <w:del w:id="127" w:author="Jewstafiew Agata" w:date="2024-04-16T11:07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1A08D625" w14:textId="2C19257F" w:rsidR="00215BB6" w:rsidRPr="00A95461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</w:tc>
        <w:tc>
          <w:tcPr>
            <w:tcW w:w="6951" w:type="dxa"/>
            <w:shd w:val="clear" w:color="auto" w:fill="FFFFFF" w:themeFill="background1"/>
          </w:tcPr>
          <w:p w14:paraId="600C07C8" w14:textId="792504D2" w:rsidR="007E063A" w:rsidRPr="00A95461" w:rsidRDefault="007E063A" w:rsidP="008B0749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A95461">
              <w:rPr>
                <w:rFonts w:ascii="Open Sans" w:hAnsi="Open Sans" w:cs="Open Sans"/>
                <w:sz w:val="18"/>
                <w:szCs w:val="18"/>
              </w:rPr>
              <w:t xml:space="preserve">Dla urządzeń należy wykorzystywać przede wszystkim </w:t>
            </w:r>
            <w:commentRangeStart w:id="128"/>
            <w:r w:rsidRPr="00A95461">
              <w:rPr>
                <w:rFonts w:ascii="Open Sans" w:hAnsi="Open Sans" w:cs="Open Sans"/>
                <w:sz w:val="18"/>
                <w:szCs w:val="18"/>
              </w:rPr>
              <w:t>materiały naturalne</w:t>
            </w:r>
            <w:commentRangeEnd w:id="128"/>
            <w:r w:rsidR="00A630F1">
              <w:rPr>
                <w:rStyle w:val="Odwoaniedokomentarza"/>
              </w:rPr>
              <w:commentReference w:id="128"/>
            </w:r>
            <w:ins w:id="129" w:author="Jewstafiew Agata" w:date="2024-04-16T15:37:00Z">
              <w:r w:rsidR="008B0749">
                <w:rPr>
                  <w:rFonts w:ascii="Open Sans" w:hAnsi="Open Sans" w:cs="Open Sans"/>
                  <w:sz w:val="18"/>
                  <w:szCs w:val="18"/>
                </w:rPr>
                <w:t xml:space="preserve">. </w:t>
              </w:r>
              <w:r w:rsidR="008B0749" w:rsidRPr="008B0749">
                <w:rPr>
                  <w:rFonts w:ascii="Open Sans" w:hAnsi="Open Sans" w:cs="Open Sans"/>
                  <w:sz w:val="18"/>
                  <w:szCs w:val="18"/>
                </w:rPr>
                <w:t>Wykonane z</w:t>
              </w:r>
            </w:ins>
            <w:ins w:id="130" w:author="Jewstafiew Agata" w:date="2024-04-16T15:38:00Z">
              <w:r w:rsidR="008B0749">
                <w:rPr>
                  <w:rFonts w:ascii="Open Sans" w:hAnsi="Open Sans" w:cs="Open Sans"/>
                  <w:sz w:val="18"/>
                  <w:szCs w:val="18"/>
                </w:rPr>
                <w:t xml:space="preserve"> </w:t>
              </w:r>
            </w:ins>
            <w:ins w:id="131" w:author="Jewstafiew Agata" w:date="2024-04-16T15:37:00Z">
              <w:r w:rsidR="008B0749" w:rsidRPr="008B0749">
                <w:rPr>
                  <w:rFonts w:ascii="Open Sans" w:hAnsi="Open Sans" w:cs="Open Sans"/>
                  <w:sz w:val="18"/>
                  <w:szCs w:val="18"/>
                </w:rPr>
                <w:t xml:space="preserve">drewna twardego </w:t>
              </w:r>
            </w:ins>
            <w:r w:rsidR="00BB3936">
              <w:rPr>
                <w:rFonts w:ascii="Open Sans" w:hAnsi="Open Sans" w:cs="Open Sans"/>
                <w:sz w:val="18"/>
                <w:szCs w:val="18"/>
              </w:rPr>
              <w:t>lub</w:t>
            </w:r>
            <w:ins w:id="132" w:author="Jewstafiew Agata" w:date="2024-04-16T15:37:00Z">
              <w:r w:rsidR="008B0749" w:rsidRPr="008B0749">
                <w:rPr>
                  <w:rFonts w:ascii="Open Sans" w:hAnsi="Open Sans" w:cs="Open Sans"/>
                  <w:sz w:val="18"/>
                  <w:szCs w:val="18"/>
                </w:rPr>
                <w:t xml:space="preserve"> bardzo twardego</w:t>
              </w:r>
            </w:ins>
            <w:ins w:id="133" w:author="Jewstafiew Agata" w:date="2024-04-16T15:38:00Z">
              <w:r w:rsidR="008B0749">
                <w:rPr>
                  <w:rFonts w:ascii="Open Sans" w:hAnsi="Open Sans" w:cs="Open Sans"/>
                  <w:sz w:val="18"/>
                  <w:szCs w:val="18"/>
                </w:rPr>
                <w:t>,</w:t>
              </w:r>
            </w:ins>
            <w:ins w:id="134" w:author="Jewstafiew Agata" w:date="2024-04-16T15:37:00Z">
              <w:r w:rsidR="008B0749" w:rsidRPr="008B0749">
                <w:rPr>
                  <w:rFonts w:ascii="Open Sans" w:hAnsi="Open Sans" w:cs="Open Sans"/>
                  <w:sz w:val="18"/>
                  <w:szCs w:val="18"/>
                </w:rPr>
                <w:t xml:space="preserve"> nie impregnowanego</w:t>
              </w:r>
            </w:ins>
            <w:r w:rsidRPr="00A95461">
              <w:rPr>
                <w:rFonts w:ascii="Open Sans" w:hAnsi="Open Sans" w:cs="Open Sans"/>
                <w:sz w:val="18"/>
                <w:szCs w:val="18"/>
              </w:rPr>
              <w:t xml:space="preserve">. Ewentualne elementy malowane lub barwione </w:t>
            </w:r>
            <w:del w:id="135" w:author="Żółtowska Małgorzata" w:date="2024-04-12T12:25:00Z">
              <w:r w:rsidRPr="00A95461" w:rsidDel="00A630F1">
                <w:rPr>
                  <w:rFonts w:ascii="Open Sans" w:hAnsi="Open Sans" w:cs="Open Sans"/>
                  <w:sz w:val="18"/>
                  <w:szCs w:val="18"/>
                </w:rPr>
                <w:delText xml:space="preserve">w </w:delText>
              </w:r>
            </w:del>
            <w:r w:rsidRPr="00A95461">
              <w:rPr>
                <w:rFonts w:ascii="Open Sans" w:hAnsi="Open Sans" w:cs="Open Sans"/>
                <w:sz w:val="18"/>
                <w:szCs w:val="18"/>
              </w:rPr>
              <w:t xml:space="preserve">należy zachować w </w:t>
            </w:r>
            <w:commentRangeStart w:id="136"/>
            <w:r w:rsidRPr="00A95461">
              <w:rPr>
                <w:rFonts w:ascii="Open Sans" w:hAnsi="Open Sans" w:cs="Open Sans"/>
                <w:sz w:val="18"/>
                <w:szCs w:val="18"/>
              </w:rPr>
              <w:t>spójnej kolorystyce</w:t>
            </w:r>
            <w:commentRangeEnd w:id="136"/>
            <w:r w:rsidR="00A630F1">
              <w:rPr>
                <w:rStyle w:val="Odwoaniedokomentarza"/>
              </w:rPr>
              <w:commentReference w:id="136"/>
            </w:r>
            <w:ins w:id="137" w:author="Jewstafiew Agata" w:date="2024-04-16T15:36:00Z">
              <w:r w:rsidR="008B0749">
                <w:t xml:space="preserve"> </w:t>
              </w:r>
              <w:r w:rsidR="008B0749" w:rsidRPr="008B0749">
                <w:rPr>
                  <w:rFonts w:ascii="Open Sans" w:hAnsi="Open Sans" w:cs="Open Sans"/>
                  <w:sz w:val="18"/>
                  <w:szCs w:val="18"/>
                </w:rPr>
                <w:t>palety barw ziemi</w:t>
              </w:r>
            </w:ins>
            <w:r w:rsidR="005C6754" w:rsidRPr="00A95461">
              <w:rPr>
                <w:rFonts w:ascii="Open Sans" w:hAnsi="Open Sans" w:cs="Open Sans"/>
                <w:sz w:val="18"/>
                <w:szCs w:val="18"/>
              </w:rPr>
              <w:t xml:space="preserve">. 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>Urządzenia montowane zgodnie z instrukcją producenta</w:t>
            </w:r>
            <w:r w:rsidR="00BB3936">
              <w:rPr>
                <w:rFonts w:ascii="Open Sans" w:hAnsi="Open Sans" w:cs="Open Sans"/>
                <w:sz w:val="18"/>
                <w:szCs w:val="18"/>
              </w:rPr>
              <w:t>, elementy znajdujące się w gruncie zabezpieczone przez migracją wody.</w:t>
            </w:r>
          </w:p>
          <w:p w14:paraId="40F30E49" w14:textId="77777777" w:rsidR="005F164E" w:rsidRPr="00A95461" w:rsidRDefault="005F164E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14:paraId="6BEB3197" w14:textId="03627B25" w:rsidR="007E063A" w:rsidRPr="00A95461" w:rsidRDefault="00153701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Elementy </w:t>
            </w:r>
            <w:r w:rsidR="00D468D0">
              <w:rPr>
                <w:rFonts w:ascii="Open Sans" w:hAnsi="Open Sans" w:cs="Open Sans"/>
                <w:sz w:val="18"/>
                <w:szCs w:val="18"/>
              </w:rPr>
              <w:t>p</w:t>
            </w:r>
            <w:r w:rsidRPr="00153701">
              <w:rPr>
                <w:rFonts w:ascii="Open Sans" w:hAnsi="Open Sans" w:cs="Open Sans"/>
                <w:sz w:val="18"/>
                <w:szCs w:val="18"/>
              </w:rPr>
              <w:t>lac</w:t>
            </w:r>
            <w:r w:rsidR="00D468D0">
              <w:rPr>
                <w:rFonts w:ascii="Open Sans" w:hAnsi="Open Sans" w:cs="Open Sans"/>
                <w:sz w:val="18"/>
                <w:szCs w:val="18"/>
              </w:rPr>
              <w:t>u</w:t>
            </w:r>
            <w:r w:rsidRPr="00153701">
              <w:rPr>
                <w:rFonts w:ascii="Open Sans" w:hAnsi="Open Sans" w:cs="Open Sans"/>
                <w:sz w:val="18"/>
                <w:szCs w:val="18"/>
              </w:rPr>
              <w:t xml:space="preserve"> sprawnościow</w:t>
            </w:r>
            <w:r w:rsidR="00D468D0">
              <w:rPr>
                <w:rFonts w:ascii="Open Sans" w:hAnsi="Open Sans" w:cs="Open Sans"/>
                <w:sz w:val="18"/>
                <w:szCs w:val="18"/>
              </w:rPr>
              <w:t>ego</w:t>
            </w:r>
            <w:r w:rsidRPr="00153701">
              <w:rPr>
                <w:rFonts w:ascii="Open Sans" w:hAnsi="Open Sans" w:cs="Open Sans"/>
                <w:sz w:val="18"/>
                <w:szCs w:val="18"/>
              </w:rPr>
              <w:t xml:space="preserve"> dla psów</w:t>
            </w:r>
            <w:r w:rsidR="007E063A" w:rsidRPr="00A95461">
              <w:rPr>
                <w:rFonts w:ascii="Open Sans" w:hAnsi="Open Sans" w:cs="Open Sans"/>
                <w:sz w:val="18"/>
                <w:szCs w:val="18"/>
              </w:rPr>
              <w:t>:</w:t>
            </w:r>
          </w:p>
          <w:p w14:paraId="658F937E" w14:textId="3298EB8B" w:rsidR="00D45019" w:rsidRDefault="004654B7" w:rsidP="00F24166">
            <w:pPr>
              <w:jc w:val="both"/>
              <w:rPr>
                <w:ins w:id="138" w:author="Jewstafiew Agata" w:date="2024-04-16T15:53:00Z"/>
                <w:rFonts w:ascii="Open Sans" w:hAnsi="Open Sans" w:cs="Open Sans"/>
                <w:noProof/>
                <w:sz w:val="18"/>
                <w:szCs w:val="18"/>
              </w:rPr>
            </w:pPr>
            <w:r w:rsidRPr="00A95461"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 wp14:anchorId="4FFDD515" wp14:editId="282B946A">
                  <wp:extent cx="4114434" cy="2413590"/>
                  <wp:effectExtent l="0" t="0" r="635" b="6350"/>
                  <wp:docPr id="884158810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664" b="18673"/>
                          <a:stretch/>
                        </pic:blipFill>
                        <pic:spPr bwMode="auto">
                          <a:xfrm>
                            <a:off x="0" y="0"/>
                            <a:ext cx="4137346" cy="242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587F0CD" w14:textId="77777777" w:rsidR="007B26F0" w:rsidRPr="00A95461" w:rsidRDefault="007B26F0" w:rsidP="00F24166">
            <w:pPr>
              <w:jc w:val="both"/>
              <w:rPr>
                <w:rFonts w:ascii="Open Sans" w:hAnsi="Open Sans" w:cs="Open Sans"/>
                <w:noProof/>
                <w:sz w:val="18"/>
                <w:szCs w:val="18"/>
              </w:rPr>
            </w:pPr>
          </w:p>
          <w:p w14:paraId="38DA540F" w14:textId="26B1381C" w:rsidR="007E063A" w:rsidRPr="00A95461" w:rsidRDefault="007E063A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A95461">
              <w:rPr>
                <w:rFonts w:ascii="Open Sans" w:hAnsi="Open Sans" w:cs="Open Sans"/>
                <w:sz w:val="18"/>
                <w:szCs w:val="18"/>
              </w:rPr>
              <w:t xml:space="preserve"> Rys.</w:t>
            </w:r>
            <w:r w:rsidR="00FC1AD1" w:rsidRPr="00A95461">
              <w:rPr>
                <w:rFonts w:ascii="Open Sans" w:hAnsi="Open Sans" w:cs="Open Sans"/>
                <w:sz w:val="18"/>
                <w:szCs w:val="18"/>
              </w:rPr>
              <w:t>1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FC1AD1" w:rsidRPr="00A95461">
              <w:rPr>
                <w:rFonts w:ascii="Open Sans" w:hAnsi="Open Sans" w:cs="Open Sans"/>
                <w:sz w:val="18"/>
                <w:szCs w:val="18"/>
              </w:rPr>
              <w:t xml:space="preserve">Tunel 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 xml:space="preserve"> (min. wys. /szer./dł. – </w:t>
            </w:r>
            <w:r w:rsidR="00BC2F44" w:rsidRPr="00A95461">
              <w:rPr>
                <w:rFonts w:ascii="Open Sans" w:hAnsi="Open Sans" w:cs="Open Sans"/>
                <w:sz w:val="18"/>
                <w:szCs w:val="18"/>
              </w:rPr>
              <w:t>104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>/</w:t>
            </w:r>
            <w:r w:rsidR="00BC2F44" w:rsidRPr="00A95461">
              <w:rPr>
                <w:rFonts w:ascii="Open Sans" w:hAnsi="Open Sans" w:cs="Open Sans"/>
                <w:sz w:val="18"/>
                <w:szCs w:val="18"/>
              </w:rPr>
              <w:t>10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>0/</w:t>
            </w:r>
            <w:r w:rsidR="00BC2F44" w:rsidRPr="00A95461">
              <w:rPr>
                <w:rFonts w:ascii="Open Sans" w:hAnsi="Open Sans" w:cs="Open Sans"/>
                <w:sz w:val="18"/>
                <w:szCs w:val="18"/>
              </w:rPr>
              <w:t>301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 xml:space="preserve"> cm</w:t>
            </w:r>
            <w:r w:rsidR="00BB3936">
              <w:rPr>
                <w:rFonts w:ascii="Open Sans" w:hAnsi="Open Sans" w:cs="Open Sans"/>
                <w:sz w:val="18"/>
                <w:szCs w:val="18"/>
              </w:rPr>
              <w:t xml:space="preserve">, </w:t>
            </w:r>
            <w:del w:id="139" w:author="Jewstafiew Agata" w:date="2024-04-16T10:26:00Z">
              <w:r w:rsidRPr="002A655F" w:rsidDel="002A655F">
                <w:rPr>
                  <w:rFonts w:ascii="Open Sans" w:hAnsi="Open Sans" w:cs="Open Sans"/>
                  <w:sz w:val="18"/>
                  <w:szCs w:val="18"/>
                </w:rPr>
                <w:delText>)</w:delText>
              </w:r>
            </w:del>
            <w:ins w:id="140" w:author="Żółtowska Małgorzata" w:date="2024-04-12T12:12:00Z">
              <w:del w:id="141" w:author="Jewstafiew Agata" w:date="2024-04-16T10:26:00Z">
                <w:r w:rsidR="00AE5B18" w:rsidRPr="002A655F" w:rsidDel="002A655F">
                  <w:rPr>
                    <w:rFonts w:ascii="Open Sans" w:hAnsi="Open Sans" w:cs="Open Sans"/>
                    <w:sz w:val="18"/>
                    <w:szCs w:val="18"/>
                  </w:rPr>
                  <w:delText xml:space="preserve"> </w:delText>
                </w:r>
              </w:del>
              <w:r w:rsidR="00AE5B18" w:rsidRPr="002A655F">
                <w:rPr>
                  <w:rFonts w:ascii="Open Sans" w:hAnsi="Open Sans" w:cs="Open Sans"/>
                  <w:sz w:val="18"/>
                  <w:szCs w:val="18"/>
                  <w:rPrChange w:id="142" w:author="Jewstafiew Agata" w:date="2024-04-16T10:25:00Z">
                    <w:rPr>
                      <w:sz w:val="18"/>
                      <w:szCs w:val="18"/>
                    </w:rPr>
                  </w:rPrChange>
                </w:rPr>
                <w:t>min średnica tun</w:t>
              </w:r>
            </w:ins>
            <w:ins w:id="143" w:author="Żółtowska Małgorzata" w:date="2024-04-12T12:13:00Z">
              <w:r w:rsidR="00AE5B18" w:rsidRPr="002A655F">
                <w:rPr>
                  <w:rFonts w:ascii="Open Sans" w:hAnsi="Open Sans" w:cs="Open Sans"/>
                  <w:sz w:val="18"/>
                  <w:szCs w:val="18"/>
                  <w:rPrChange w:id="144" w:author="Jewstafiew Agata" w:date="2024-04-16T10:25:00Z">
                    <w:rPr>
                      <w:sz w:val="18"/>
                      <w:szCs w:val="18"/>
                    </w:rPr>
                  </w:rPrChange>
                </w:rPr>
                <w:t>elu</w:t>
              </w:r>
            </w:ins>
            <w:ins w:id="145" w:author="Jewstafiew Agata" w:date="2024-04-16T10:26:00Z">
              <w:r w:rsidR="002A655F">
                <w:rPr>
                  <w:rFonts w:ascii="Open Sans" w:hAnsi="Open Sans" w:cs="Open Sans"/>
                  <w:sz w:val="18"/>
                  <w:szCs w:val="18"/>
                </w:rPr>
                <w:t xml:space="preserve"> </w:t>
              </w:r>
              <w:r w:rsidR="002A655F" w:rsidRPr="002A655F">
                <w:rPr>
                  <w:rFonts w:ascii="Open Sans" w:hAnsi="Open Sans" w:cs="Open Sans"/>
                  <w:sz w:val="18"/>
                  <w:szCs w:val="18"/>
                </w:rPr>
                <w:t>Ø 60 cm</w:t>
              </w:r>
            </w:ins>
            <w:ins w:id="146" w:author="Jewstafiew Agata" w:date="2024-04-16T10:27:00Z">
              <w:r w:rsidR="00A20BA5">
                <w:rPr>
                  <w:rFonts w:ascii="Open Sans" w:hAnsi="Open Sans" w:cs="Open Sans"/>
                  <w:sz w:val="18"/>
                  <w:szCs w:val="18"/>
                </w:rPr>
                <w:t>)</w:t>
              </w:r>
            </w:ins>
          </w:p>
          <w:p w14:paraId="10080C88" w14:textId="77777777" w:rsidR="00DF0A14" w:rsidRPr="00A95461" w:rsidRDefault="00DF0A14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14:paraId="69328332" w14:textId="4B53896E" w:rsidR="00215BB6" w:rsidRDefault="00FC1AD1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A95461">
              <w:rPr>
                <w:rFonts w:ascii="Open Sans" w:hAnsi="Open Sans" w:cs="Open Sans"/>
                <w:sz w:val="18"/>
                <w:szCs w:val="18"/>
              </w:rPr>
              <w:t>Tunel</w:t>
            </w:r>
            <w:r w:rsidR="00364462">
              <w:rPr>
                <w:rFonts w:ascii="Open Sans" w:hAnsi="Open Sans" w:cs="Open Sans"/>
                <w:sz w:val="18"/>
                <w:szCs w:val="18"/>
              </w:rPr>
              <w:t xml:space="preserve">, który 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>długości</w:t>
            </w:r>
            <w:r w:rsidR="00364462">
              <w:rPr>
                <w:rFonts w:ascii="Open Sans" w:hAnsi="Open Sans" w:cs="Open Sans"/>
                <w:sz w:val="18"/>
                <w:szCs w:val="18"/>
              </w:rPr>
              <w:t>ą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 xml:space="preserve"> i wielkością dostosowany jest nawet do dużych psów. </w:t>
            </w:r>
            <w:r w:rsidR="00F6763F" w:rsidRPr="00F6763F">
              <w:rPr>
                <w:rFonts w:ascii="Open Sans" w:hAnsi="Open Sans" w:cs="Open Sans"/>
                <w:sz w:val="18"/>
                <w:szCs w:val="18"/>
              </w:rPr>
              <w:t>Konstrukcja urządzenia wykonana z drewna odpornego na niekorzystne warunki atmosferyczne i wytrzymałego</w:t>
            </w:r>
            <w:ins w:id="147" w:author="Jewstafiew Agata" w:date="2024-04-16T10:17:00Z">
              <w:r w:rsidR="002A655F">
                <w:rPr>
                  <w:rFonts w:ascii="Open Sans" w:hAnsi="Open Sans" w:cs="Open Sans"/>
                  <w:sz w:val="18"/>
                  <w:szCs w:val="18"/>
                </w:rPr>
                <w:t xml:space="preserve"> np. m</w:t>
              </w:r>
              <w:r w:rsidR="002A655F" w:rsidRPr="002A655F">
                <w:rPr>
                  <w:rFonts w:ascii="Open Sans" w:hAnsi="Open Sans" w:cs="Open Sans"/>
                  <w:sz w:val="18"/>
                  <w:szCs w:val="18"/>
                </w:rPr>
                <w:t>odrzew,</w:t>
              </w:r>
              <w:r w:rsidR="002A655F">
                <w:rPr>
                  <w:rFonts w:ascii="Open Sans" w:hAnsi="Open Sans" w:cs="Open Sans"/>
                  <w:sz w:val="18"/>
                  <w:szCs w:val="18"/>
                </w:rPr>
                <w:t xml:space="preserve"> pozostałe elementy</w:t>
              </w:r>
              <w:r w:rsidR="002A655F" w:rsidRPr="002A655F">
                <w:rPr>
                  <w:rFonts w:ascii="Open Sans" w:hAnsi="Open Sans" w:cs="Open Sans"/>
                  <w:sz w:val="18"/>
                  <w:szCs w:val="18"/>
                </w:rPr>
                <w:t xml:space="preserve"> PE / </w:t>
              </w:r>
            </w:ins>
            <w:ins w:id="148" w:author="Jewstafiew Agata" w:date="2024-04-16T10:18:00Z">
              <w:r w:rsidR="002A655F">
                <w:rPr>
                  <w:rFonts w:ascii="Open Sans" w:hAnsi="Open Sans" w:cs="Open Sans"/>
                  <w:sz w:val="18"/>
                  <w:szCs w:val="18"/>
                </w:rPr>
                <w:t>p</w:t>
              </w:r>
            </w:ins>
            <w:ins w:id="149" w:author="Jewstafiew Agata" w:date="2024-04-16T10:17:00Z">
              <w:r w:rsidR="002A655F" w:rsidRPr="002A655F">
                <w:rPr>
                  <w:rFonts w:ascii="Open Sans" w:hAnsi="Open Sans" w:cs="Open Sans"/>
                  <w:sz w:val="18"/>
                  <w:szCs w:val="18"/>
                </w:rPr>
                <w:t>lastik</w:t>
              </w:r>
            </w:ins>
            <w:del w:id="150" w:author="Jewstafiew Agata" w:date="2024-04-16T10:17:00Z">
              <w:r w:rsidR="00F6763F" w:rsidRPr="00F6763F" w:rsidDel="002A655F">
                <w:rPr>
                  <w:rFonts w:ascii="Open Sans" w:hAnsi="Open Sans" w:cs="Open Sans"/>
                  <w:sz w:val="18"/>
                  <w:szCs w:val="18"/>
                </w:rPr>
                <w:delText>.</w:delText>
              </w:r>
            </w:del>
          </w:p>
          <w:p w14:paraId="29980509" w14:textId="77777777" w:rsidR="0022555C" w:rsidRDefault="0022555C" w:rsidP="00F24166">
            <w:pPr>
              <w:jc w:val="both"/>
              <w:rPr>
                <w:sz w:val="18"/>
                <w:szCs w:val="18"/>
              </w:rPr>
            </w:pPr>
          </w:p>
          <w:p w14:paraId="24F0505C" w14:textId="77777777" w:rsidR="0022555C" w:rsidRDefault="0022555C" w:rsidP="00F24166">
            <w:pPr>
              <w:jc w:val="both"/>
              <w:rPr>
                <w:sz w:val="18"/>
                <w:szCs w:val="18"/>
              </w:rPr>
            </w:pPr>
          </w:p>
          <w:p w14:paraId="4253FAC1" w14:textId="77777777" w:rsidR="0022555C" w:rsidRPr="00A95461" w:rsidDel="00215BB6" w:rsidRDefault="0022555C" w:rsidP="00F24166">
            <w:pPr>
              <w:jc w:val="both"/>
              <w:rPr>
                <w:del w:id="151" w:author="Jewstafiew Agata" w:date="2024-04-16T10:56:00Z"/>
                <w:rFonts w:ascii="Open Sans" w:hAnsi="Open Sans" w:cs="Open Sans"/>
                <w:sz w:val="18"/>
                <w:szCs w:val="18"/>
              </w:rPr>
            </w:pPr>
          </w:p>
          <w:p w14:paraId="73076B4E" w14:textId="77777777" w:rsidR="007E063A" w:rsidRPr="00A95461" w:rsidRDefault="007E063A" w:rsidP="00215BB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FFFFFF" w:themeFill="background1"/>
          </w:tcPr>
          <w:p w14:paraId="22483BBA" w14:textId="77777777" w:rsidR="007E063A" w:rsidRDefault="007E063A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6100E7BD" w14:textId="77777777" w:rsidR="00DC4957" w:rsidRDefault="00DC4957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4635F4A2" w14:textId="77777777" w:rsidR="00DC4957" w:rsidRDefault="00DC4957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7BC20D85" w14:textId="77777777" w:rsidR="00DC4957" w:rsidRDefault="00DC4957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7CF898B2" w14:textId="77777777" w:rsidR="00DC4957" w:rsidRDefault="00DC4957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6B0B4FE1" w14:textId="77777777" w:rsidR="00DC4957" w:rsidRDefault="00DC4957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3E45AB5E" w14:textId="77777777" w:rsidR="00DC4957" w:rsidRDefault="00DC4957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4A7BA1D8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0FB355A9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428DBAE1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1037DEE7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20999266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02A425FF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68E5B48D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440F4AA2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6B6B81EF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2D8C6A47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6F784128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0ADB7EB5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78A8222B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0DE2FDA1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2DD2024F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1F18B302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11F15534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</w:p>
          <w:p w14:paraId="4AE9A329" w14:textId="77777777" w:rsidR="00DC4957" w:rsidRPr="008B0749" w:rsidRDefault="00DC4957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rPrChange w:id="152" w:author="Jewstafiew Agata" w:date="2024-04-16T15:33:00Z">
                  <w:rPr>
                    <w:rFonts w:ascii="Open Sans" w:hAnsi="Open Sans" w:cs="Open Sans"/>
                    <w:sz w:val="18"/>
                    <w:szCs w:val="18"/>
                  </w:rPr>
                </w:rPrChange>
              </w:rPr>
            </w:pPr>
            <w:r w:rsidRPr="008B0749">
              <w:rPr>
                <w:rFonts w:ascii="Open Sans" w:hAnsi="Open Sans" w:cs="Open Sans"/>
                <w:b/>
                <w:bCs/>
                <w:sz w:val="18"/>
                <w:szCs w:val="18"/>
                <w:rPrChange w:id="153" w:author="Jewstafiew Agata" w:date="2024-04-16T15:33:00Z">
                  <w:rPr>
                    <w:rFonts w:ascii="Open Sans" w:hAnsi="Open Sans" w:cs="Open Sans"/>
                    <w:sz w:val="18"/>
                    <w:szCs w:val="18"/>
                  </w:rPr>
                </w:rPrChange>
              </w:rPr>
              <w:t>1 szt.</w:t>
            </w:r>
          </w:p>
          <w:p w14:paraId="2DC20806" w14:textId="77777777" w:rsidR="00DC4957" w:rsidRDefault="00DC4957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7EAC75AF" w14:textId="30B2A3A7" w:rsidR="00DC4957" w:rsidRPr="00DC4957" w:rsidRDefault="00DC4957" w:rsidP="00E61B5A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  <w:highlight w:val="yellow"/>
              </w:rPr>
            </w:pPr>
          </w:p>
        </w:tc>
      </w:tr>
      <w:tr w:rsidR="00215BB6" w:rsidRPr="00AE5FBD" w14:paraId="39324DB1" w14:textId="77777777" w:rsidTr="00A630F1">
        <w:tc>
          <w:tcPr>
            <w:tcW w:w="1603" w:type="dxa"/>
            <w:shd w:val="clear" w:color="auto" w:fill="FFFFFF" w:themeFill="background1"/>
          </w:tcPr>
          <w:p w14:paraId="3EBD07C9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48693085" w14:textId="0DE545C4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54" w:author="Jewstafiew Agata" w:date="2024-04-16T15:30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269E091C" w14:textId="544F8E5B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55" w:author="Jewstafiew Agata" w:date="2024-04-16T15:30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2C4262F7" w14:textId="0B1520FD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56" w:author="Jewstafiew Agata" w:date="2024-04-16T15:30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3F5C7DB1" w14:textId="449F3AEA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57" w:author="Jewstafiew Agata" w:date="2024-04-16T15:30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1A9E663A" w14:textId="2BA3F4E8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58" w:author="Jewstafiew Agata" w:date="2024-04-16T15:30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1461E8E2" w14:textId="4BF73036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59" w:author="Jewstafiew Agata" w:date="2024-04-16T15:30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461F6FE9" w14:textId="65016FD7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60" w:author="Jewstafiew Agata" w:date="2024-04-16T15:30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28831297" w14:textId="032C7E59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61" w:author="Jewstafiew Agata" w:date="2024-04-16T15:30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390438BF" w14:textId="5CF7DDBE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62" w:author="Jewstafiew Agata" w:date="2024-04-16T15:30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4A2656DB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71174673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23713020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40F5C331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5DB18424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6118800D" w14:textId="77777777" w:rsidR="00215BB6" w:rsidRPr="00A95461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</w:tc>
        <w:tc>
          <w:tcPr>
            <w:tcW w:w="6951" w:type="dxa"/>
            <w:shd w:val="clear" w:color="auto" w:fill="FFFFFF" w:themeFill="background1"/>
          </w:tcPr>
          <w:p w14:paraId="497CD3ED" w14:textId="77777777" w:rsidR="00215BB6" w:rsidRDefault="00215BB6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14:paraId="15ED6191" w14:textId="21E53907" w:rsidR="00215BB6" w:rsidRDefault="00215BB6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 wp14:anchorId="6055C595" wp14:editId="5875BB6C">
                  <wp:extent cx="3827721" cy="2035722"/>
                  <wp:effectExtent l="0" t="0" r="1905" b="3175"/>
                  <wp:docPr id="93261000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2888" cy="2038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93B856A" w14:textId="77777777" w:rsidR="00215BB6" w:rsidRDefault="00215BB6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14:paraId="51AE858C" w14:textId="77777777" w:rsidR="00215BB6" w:rsidRDefault="00215BB6" w:rsidP="00215BB6">
            <w:pPr>
              <w:jc w:val="both"/>
              <w:rPr>
                <w:ins w:id="163" w:author="Jewstafiew Agata" w:date="2024-04-16T15:58:00Z"/>
                <w:rFonts w:ascii="Open Sans" w:hAnsi="Open Sans" w:cs="Open Sans"/>
                <w:sz w:val="18"/>
                <w:szCs w:val="18"/>
              </w:rPr>
            </w:pPr>
            <w:r w:rsidRPr="00215BB6">
              <w:rPr>
                <w:rFonts w:ascii="Open Sans" w:hAnsi="Open Sans" w:cs="Open Sans"/>
                <w:sz w:val="18"/>
                <w:szCs w:val="18"/>
              </w:rPr>
              <w:t>Rys.2 Mostek (min. wys. /szer./dł. – 129/30/928 cm) listewki co 25 cm</w:t>
            </w:r>
          </w:p>
          <w:p w14:paraId="2E19B247" w14:textId="3CB14717" w:rsidR="001F05B2" w:rsidRPr="00215BB6" w:rsidRDefault="001F05B2" w:rsidP="00215BB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ins w:id="164" w:author="Jewstafiew Agata" w:date="2024-04-16T15:58:00Z">
              <w:r>
                <w:rPr>
                  <w:rFonts w:ascii="Open Sans" w:hAnsi="Open Sans" w:cs="Open Sans"/>
                  <w:sz w:val="18"/>
                  <w:szCs w:val="18"/>
                </w:rPr>
                <w:t xml:space="preserve">          Na słupkach </w:t>
              </w:r>
            </w:ins>
            <w:ins w:id="165" w:author="Jewstafiew Agata" w:date="2024-04-16T16:01:00Z">
              <w:r>
                <w:rPr>
                  <w:rFonts w:ascii="Open Sans" w:hAnsi="Open Sans" w:cs="Open Sans"/>
                  <w:sz w:val="18"/>
                  <w:szCs w:val="18"/>
                </w:rPr>
                <w:t xml:space="preserve">min. </w:t>
              </w:r>
            </w:ins>
            <w:ins w:id="166" w:author="Jewstafiew Agata" w:date="2024-04-16T16:14:00Z">
              <w:r w:rsidR="00E047C5" w:rsidRPr="002A655F">
                <w:rPr>
                  <w:rFonts w:ascii="Open Sans" w:hAnsi="Open Sans" w:cs="Open Sans"/>
                  <w:sz w:val="18"/>
                  <w:szCs w:val="18"/>
                </w:rPr>
                <w:t xml:space="preserve">Ø </w:t>
              </w:r>
              <w:r w:rsidR="00E047C5">
                <w:rPr>
                  <w:rFonts w:ascii="Open Sans" w:hAnsi="Open Sans" w:cs="Open Sans"/>
                  <w:sz w:val="18"/>
                  <w:szCs w:val="18"/>
                </w:rPr>
                <w:t>12</w:t>
              </w:r>
              <w:r w:rsidR="00E047C5" w:rsidRPr="002A655F">
                <w:rPr>
                  <w:rFonts w:ascii="Open Sans" w:hAnsi="Open Sans" w:cs="Open Sans"/>
                  <w:sz w:val="18"/>
                  <w:szCs w:val="18"/>
                </w:rPr>
                <w:t xml:space="preserve"> cm</w:t>
              </w:r>
            </w:ins>
            <w:ins w:id="167" w:author="Jewstafiew Agata" w:date="2024-04-16T15:58:00Z">
              <w:r>
                <w:rPr>
                  <w:rFonts w:ascii="Open Sans" w:hAnsi="Open Sans" w:cs="Open Sans"/>
                  <w:sz w:val="18"/>
                  <w:szCs w:val="18"/>
                </w:rPr>
                <w:t>.</w:t>
              </w:r>
            </w:ins>
          </w:p>
          <w:p w14:paraId="2F46240D" w14:textId="77777777" w:rsidR="00215BB6" w:rsidRPr="00215BB6" w:rsidRDefault="00215BB6" w:rsidP="00215BB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14:paraId="53ED6EF2" w14:textId="2D047EDE" w:rsidR="00215BB6" w:rsidRDefault="00215BB6" w:rsidP="00215BB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215BB6">
              <w:rPr>
                <w:rFonts w:ascii="Open Sans" w:hAnsi="Open Sans" w:cs="Open Sans"/>
                <w:sz w:val="18"/>
                <w:szCs w:val="18"/>
              </w:rPr>
              <w:t>Mostek, na który pies ma możliwość wbiec na rampę, następnie poruszać się wzdłuż górnej części mostka i zejść w dół po drugiej stronie. Podobnie jak w przypadku innych ramp, np. dwustronnej pochylni, dolne obszary rampy są "obszarami kontaktu". Konstrukcja urządzenia powinna być wykonana z drewna wytrzymałego i odpornego na niekorzystne warunki atmosferyczne</w:t>
            </w:r>
            <w:ins w:id="168" w:author="Jewstafiew Agata" w:date="2024-04-16T11:09:00Z">
              <w:r w:rsidR="00E61B5A">
                <w:rPr>
                  <w:rFonts w:ascii="Open Sans" w:hAnsi="Open Sans" w:cs="Open Sans"/>
                  <w:sz w:val="18"/>
                  <w:szCs w:val="18"/>
                </w:rPr>
                <w:t xml:space="preserve"> – np.</w:t>
              </w:r>
            </w:ins>
            <w:ins w:id="169" w:author="Jewstafiew Agata" w:date="2024-04-16T11:10:00Z">
              <w:r w:rsidR="00E61B5A">
                <w:t xml:space="preserve"> </w:t>
              </w:r>
              <w:r w:rsidR="00E61B5A">
                <w:rPr>
                  <w:rFonts w:ascii="Open Sans" w:hAnsi="Open Sans" w:cs="Open Sans"/>
                  <w:sz w:val="18"/>
                  <w:szCs w:val="18"/>
                </w:rPr>
                <w:t>m</w:t>
              </w:r>
              <w:r w:rsidR="00E61B5A" w:rsidRPr="00E61B5A">
                <w:rPr>
                  <w:rFonts w:ascii="Open Sans" w:hAnsi="Open Sans" w:cs="Open Sans"/>
                  <w:sz w:val="18"/>
                  <w:szCs w:val="18"/>
                </w:rPr>
                <w:t>odrzew</w:t>
              </w:r>
            </w:ins>
            <w:r w:rsidRPr="00215BB6">
              <w:rPr>
                <w:rFonts w:ascii="Open Sans" w:hAnsi="Open Sans" w:cs="Open Sans"/>
                <w:sz w:val="18"/>
                <w:szCs w:val="18"/>
              </w:rPr>
              <w:t>. Z kolei sama rampa wykonana z wodoodpornej sklejki antypoślizgowej.</w:t>
            </w:r>
          </w:p>
          <w:p w14:paraId="0F279120" w14:textId="77777777" w:rsidR="00215BB6" w:rsidDel="008B0749" w:rsidRDefault="00215BB6" w:rsidP="00215BB6">
            <w:pPr>
              <w:jc w:val="both"/>
              <w:rPr>
                <w:del w:id="170" w:author="Jewstafiew Agata" w:date="2024-04-16T15:31:00Z"/>
                <w:rFonts w:ascii="Open Sans" w:hAnsi="Open Sans" w:cs="Open Sans"/>
                <w:sz w:val="18"/>
                <w:szCs w:val="18"/>
              </w:rPr>
            </w:pPr>
          </w:p>
          <w:p w14:paraId="03F554F5" w14:textId="77777777" w:rsidR="00215BB6" w:rsidRPr="00A95461" w:rsidRDefault="00215BB6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FFFFFF" w:themeFill="background1"/>
          </w:tcPr>
          <w:p w14:paraId="2BECD7E3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3D43C0FD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078D3C14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68AB16A8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7985D51D" w14:textId="77777777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71" w:author="Jewstafiew Agata" w:date="2024-04-16T15:30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334656EF" w14:textId="77777777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72" w:author="Jewstafiew Agata" w:date="2024-04-16T15:30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783A995D" w14:textId="77777777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73" w:author="Jewstafiew Agata" w:date="2024-04-16T15:30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5F52EF2E" w14:textId="77777777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74" w:author="Jewstafiew Agata" w:date="2024-04-16T15:30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07CB489A" w14:textId="77777777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75" w:author="Jewstafiew Agata" w:date="2024-04-16T15:30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0CC0DD47" w14:textId="77777777" w:rsidR="00215BB6" w:rsidDel="008B0749" w:rsidRDefault="00215BB6" w:rsidP="00F24166">
            <w:pPr>
              <w:autoSpaceDE w:val="0"/>
              <w:autoSpaceDN w:val="0"/>
              <w:adjustRightInd w:val="0"/>
              <w:rPr>
                <w:del w:id="176" w:author="Jewstafiew Agata" w:date="2024-04-16T15:30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6037444D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708F3E0A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0D9D74E7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128B361A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47670F5C" w14:textId="77777777" w:rsidR="00E61B5A" w:rsidRDefault="00E61B5A" w:rsidP="00F24166">
            <w:pPr>
              <w:autoSpaceDE w:val="0"/>
              <w:autoSpaceDN w:val="0"/>
              <w:adjustRightInd w:val="0"/>
              <w:rPr>
                <w:ins w:id="177" w:author="Jewstafiew Agata" w:date="2024-04-16T11:08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75C8F37F" w14:textId="60B11776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  <w:r w:rsidRPr="00215BB6">
              <w:rPr>
                <w:rFonts w:ascii="Open Sans" w:hAnsi="Open Sans" w:cs="Open Sans"/>
                <w:b/>
                <w:bCs/>
                <w:sz w:val="18"/>
                <w:szCs w:val="18"/>
              </w:rPr>
              <w:t>1 szt.</w:t>
            </w:r>
          </w:p>
        </w:tc>
      </w:tr>
      <w:tr w:rsidR="00215BB6" w:rsidRPr="00AE5FBD" w14:paraId="0E5D4BEB" w14:textId="77777777" w:rsidTr="00A630F1">
        <w:tc>
          <w:tcPr>
            <w:tcW w:w="1603" w:type="dxa"/>
            <w:shd w:val="clear" w:color="auto" w:fill="FFFFFF" w:themeFill="background1"/>
          </w:tcPr>
          <w:p w14:paraId="61B8F547" w14:textId="77777777" w:rsidR="00215BB6" w:rsidRDefault="00215BB6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</w:tc>
        <w:tc>
          <w:tcPr>
            <w:tcW w:w="6951" w:type="dxa"/>
            <w:shd w:val="clear" w:color="auto" w:fill="FFFFFF" w:themeFill="background1"/>
          </w:tcPr>
          <w:p w14:paraId="173DB6D5" w14:textId="77777777" w:rsidR="00215BB6" w:rsidRDefault="00215BB6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14:paraId="28E000B3" w14:textId="16A42195" w:rsidR="00215BB6" w:rsidRDefault="00215BB6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 wp14:anchorId="6C004016" wp14:editId="325D3106">
                  <wp:extent cx="3909303" cy="2636874"/>
                  <wp:effectExtent l="0" t="0" r="0" b="0"/>
                  <wp:docPr id="148442863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5566" cy="26410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D81784D" w14:textId="77777777" w:rsidR="00215BB6" w:rsidRDefault="00215BB6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14:paraId="713C184F" w14:textId="77777777" w:rsidR="00215BB6" w:rsidRDefault="00215BB6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14:paraId="6FA357CD" w14:textId="1EFA9CE1" w:rsidR="00215BB6" w:rsidRPr="00215BB6" w:rsidRDefault="00215BB6" w:rsidP="00215BB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215BB6">
              <w:rPr>
                <w:rFonts w:ascii="Open Sans" w:hAnsi="Open Sans" w:cs="Open Sans"/>
                <w:sz w:val="18"/>
                <w:szCs w:val="18"/>
              </w:rPr>
              <w:t>Rys.3 Obręcze (min. wys. /szer./dł. – 156/11/171 cm)</w:t>
            </w:r>
          </w:p>
          <w:p w14:paraId="686C4E47" w14:textId="16ED6741" w:rsidR="00215BB6" w:rsidRDefault="001F05B2" w:rsidP="00215BB6">
            <w:pPr>
              <w:jc w:val="both"/>
              <w:rPr>
                <w:ins w:id="178" w:author="Jewstafiew Agata" w:date="2024-04-16T15:59:00Z"/>
                <w:rFonts w:ascii="Open Sans" w:hAnsi="Open Sans" w:cs="Open Sans"/>
                <w:sz w:val="18"/>
                <w:szCs w:val="18"/>
              </w:rPr>
            </w:pPr>
            <w:ins w:id="179" w:author="Jewstafiew Agata" w:date="2024-04-16T15:59:00Z">
              <w:r>
                <w:rPr>
                  <w:rFonts w:ascii="Open Sans" w:hAnsi="Open Sans" w:cs="Open Sans"/>
                  <w:sz w:val="18"/>
                  <w:szCs w:val="18"/>
                </w:rPr>
                <w:t xml:space="preserve">           Na słupkach </w:t>
              </w:r>
            </w:ins>
            <w:ins w:id="180" w:author="Jewstafiew Agata" w:date="2024-04-16T16:01:00Z">
              <w:r>
                <w:rPr>
                  <w:rFonts w:ascii="Open Sans" w:hAnsi="Open Sans" w:cs="Open Sans"/>
                  <w:sz w:val="18"/>
                  <w:szCs w:val="18"/>
                </w:rPr>
                <w:t xml:space="preserve">min. </w:t>
              </w:r>
            </w:ins>
            <w:ins w:id="181" w:author="Jewstafiew Agata" w:date="2024-04-16T16:14:00Z">
              <w:r w:rsidR="00E047C5" w:rsidRPr="002A655F">
                <w:rPr>
                  <w:rFonts w:ascii="Open Sans" w:hAnsi="Open Sans" w:cs="Open Sans"/>
                  <w:sz w:val="18"/>
                  <w:szCs w:val="18"/>
                </w:rPr>
                <w:t xml:space="preserve">Ø </w:t>
              </w:r>
              <w:r w:rsidR="00E047C5">
                <w:rPr>
                  <w:rFonts w:ascii="Open Sans" w:hAnsi="Open Sans" w:cs="Open Sans"/>
                  <w:sz w:val="18"/>
                  <w:szCs w:val="18"/>
                </w:rPr>
                <w:t>12</w:t>
              </w:r>
              <w:r w:rsidR="00E047C5" w:rsidRPr="002A655F">
                <w:rPr>
                  <w:rFonts w:ascii="Open Sans" w:hAnsi="Open Sans" w:cs="Open Sans"/>
                  <w:sz w:val="18"/>
                  <w:szCs w:val="18"/>
                </w:rPr>
                <w:t xml:space="preserve"> cm</w:t>
              </w:r>
            </w:ins>
            <w:ins w:id="182" w:author="Jewstafiew Agata" w:date="2024-04-16T15:59:00Z">
              <w:r>
                <w:rPr>
                  <w:rFonts w:ascii="Open Sans" w:hAnsi="Open Sans" w:cs="Open Sans"/>
                  <w:sz w:val="18"/>
                  <w:szCs w:val="18"/>
                </w:rPr>
                <w:t>.</w:t>
              </w:r>
            </w:ins>
          </w:p>
          <w:p w14:paraId="17D32C95" w14:textId="1C3C18BB" w:rsidR="001F05B2" w:rsidRPr="00215BB6" w:rsidDel="001F05B2" w:rsidRDefault="001F05B2" w:rsidP="00215BB6">
            <w:pPr>
              <w:jc w:val="both"/>
              <w:rPr>
                <w:del w:id="183" w:author="Jewstafiew Agata" w:date="2024-04-16T16:00:00Z"/>
                <w:rFonts w:ascii="Open Sans" w:hAnsi="Open Sans" w:cs="Open Sans"/>
                <w:sz w:val="18"/>
                <w:szCs w:val="18"/>
              </w:rPr>
            </w:pPr>
          </w:p>
          <w:p w14:paraId="5C33EFE9" w14:textId="28F7FA47" w:rsidR="00215BB6" w:rsidRDefault="00215BB6" w:rsidP="00215BB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215BB6">
              <w:rPr>
                <w:rFonts w:ascii="Open Sans" w:hAnsi="Open Sans" w:cs="Open Sans"/>
                <w:sz w:val="18"/>
                <w:szCs w:val="18"/>
              </w:rPr>
              <w:t>Konstrukcja urządzenia wykonana z drewna odpornego na niekorzystne warunki atmosferyczne i wytrzymałego</w:t>
            </w:r>
            <w:ins w:id="184" w:author="Jewstafiew Agata" w:date="2024-04-16T15:41:00Z">
              <w:r w:rsidR="00CE0A54">
                <w:rPr>
                  <w:rFonts w:ascii="Open Sans" w:hAnsi="Open Sans" w:cs="Open Sans"/>
                  <w:sz w:val="18"/>
                  <w:szCs w:val="18"/>
                </w:rPr>
                <w:t xml:space="preserve"> – np. modrzew</w:t>
              </w:r>
            </w:ins>
            <w:r w:rsidRPr="00215BB6">
              <w:rPr>
                <w:rFonts w:ascii="Open Sans" w:hAnsi="Open Sans" w:cs="Open Sans"/>
                <w:sz w:val="18"/>
                <w:szCs w:val="18"/>
              </w:rPr>
              <w:t>. Same obręcze wykonane z HDPE, średnica obręczy</w:t>
            </w:r>
            <w:ins w:id="185" w:author="Jewstafiew Agata" w:date="2024-04-16T15:41:00Z">
              <w:r w:rsidR="00CE0A54" w:rsidRPr="00CE0A54">
                <w:rPr>
                  <w:rFonts w:ascii="Open Sans" w:hAnsi="Open Sans" w:cs="Open Sans"/>
                  <w:sz w:val="18"/>
                  <w:szCs w:val="18"/>
                </w:rPr>
                <w:t xml:space="preserve"> Ø 60 cm i Ø 80 cm</w:t>
              </w:r>
            </w:ins>
            <w:r w:rsidRPr="00215BB6">
              <w:rPr>
                <w:rFonts w:ascii="Open Sans" w:hAnsi="Open Sans" w:cs="Open Sans"/>
                <w:sz w:val="18"/>
                <w:szCs w:val="18"/>
              </w:rPr>
              <w:t xml:space="preserve"> .</w:t>
            </w:r>
          </w:p>
          <w:p w14:paraId="66BA53FD" w14:textId="77777777" w:rsidR="00215BB6" w:rsidRDefault="00215BB6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14:paraId="0FA6817C" w14:textId="77777777" w:rsidR="00215BB6" w:rsidRDefault="00215BB6" w:rsidP="00F24166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FFFFFF" w:themeFill="background1"/>
          </w:tcPr>
          <w:p w14:paraId="437C9B93" w14:textId="77777777" w:rsidR="0022555C" w:rsidRDefault="0022555C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452483EB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1A19A9CA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65DFE06A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1F5F7F93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023CD161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16BFDA9F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0CD909BA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0A79B5B4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7C132686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4575DE8A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22E98377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0B63FE93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637F1446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4617B6F6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33440D2A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7A02F152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787242AD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69945242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69F92660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01FA799E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6610F5E8" w14:textId="77777777" w:rsidR="0022555C" w:rsidRDefault="0022555C" w:rsidP="00F2416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01C2199D" w14:textId="33B6A018" w:rsidR="00215BB6" w:rsidRDefault="00E61B5A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E61B5A">
              <w:rPr>
                <w:rFonts w:ascii="Open Sans" w:hAnsi="Open Sans" w:cs="Open Sans"/>
                <w:b/>
                <w:bCs/>
                <w:sz w:val="18"/>
                <w:szCs w:val="18"/>
              </w:rPr>
              <w:t>1 szt.</w:t>
            </w:r>
          </w:p>
        </w:tc>
      </w:tr>
      <w:tr w:rsidR="007B26F0" w:rsidRPr="00AE5FBD" w14:paraId="0AACC3D7" w14:textId="77777777" w:rsidTr="00B40E3D">
        <w:trPr>
          <w:trHeight w:val="5377"/>
        </w:trPr>
        <w:tc>
          <w:tcPr>
            <w:tcW w:w="1603" w:type="dxa"/>
            <w:vMerge w:val="restart"/>
            <w:shd w:val="clear" w:color="auto" w:fill="FFFFFF" w:themeFill="background1"/>
          </w:tcPr>
          <w:p w14:paraId="5E612DC3" w14:textId="77777777" w:rsidR="007B26F0" w:rsidRPr="00A95461" w:rsidRDefault="007B26F0" w:rsidP="00F24166">
            <w:pPr>
              <w:jc w:val="both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95461">
              <w:rPr>
                <w:rFonts w:ascii="Open Sans" w:hAnsi="Open Sans" w:cs="Open Sans"/>
                <w:b/>
                <w:bCs/>
                <w:sz w:val="18"/>
                <w:szCs w:val="18"/>
              </w:rPr>
              <w:lastRenderedPageBreak/>
              <w:t>Wyposażenie</w:t>
            </w:r>
          </w:p>
          <w:p w14:paraId="5F6B84F9" w14:textId="77777777" w:rsidR="007B26F0" w:rsidDel="00710694" w:rsidRDefault="007B26F0" w:rsidP="00C643AB">
            <w:pPr>
              <w:autoSpaceDE w:val="0"/>
              <w:autoSpaceDN w:val="0"/>
              <w:adjustRightInd w:val="0"/>
              <w:rPr>
                <w:del w:id="186" w:author="Jewstafiew Agata" w:date="2024-04-16T15:47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3AD92BEF" w14:textId="77777777" w:rsidR="007B26F0" w:rsidDel="00710694" w:rsidRDefault="007B26F0" w:rsidP="00C643AB">
            <w:pPr>
              <w:autoSpaceDE w:val="0"/>
              <w:autoSpaceDN w:val="0"/>
              <w:adjustRightInd w:val="0"/>
              <w:rPr>
                <w:del w:id="187" w:author="Jewstafiew Agata" w:date="2024-04-16T15:47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387743BF" w14:textId="77777777" w:rsidR="007B26F0" w:rsidDel="00710694" w:rsidRDefault="007B26F0" w:rsidP="00C643AB">
            <w:pPr>
              <w:autoSpaceDE w:val="0"/>
              <w:autoSpaceDN w:val="0"/>
              <w:adjustRightInd w:val="0"/>
              <w:rPr>
                <w:del w:id="188" w:author="Jewstafiew Agata" w:date="2024-04-16T15:47:00Z"/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526EBAA5" w14:textId="77777777" w:rsidR="007B26F0" w:rsidRDefault="007B26F0" w:rsidP="00C643AB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  <w:p w14:paraId="512576FE" w14:textId="77777777" w:rsidR="007B26F0" w:rsidRPr="00A95461" w:rsidRDefault="007B26F0" w:rsidP="00C643AB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</w:tc>
        <w:tc>
          <w:tcPr>
            <w:tcW w:w="6951" w:type="dxa"/>
            <w:shd w:val="clear" w:color="auto" w:fill="FFFFFF" w:themeFill="background1"/>
          </w:tcPr>
          <w:p w14:paraId="382E415E" w14:textId="77777777" w:rsidR="007B26F0" w:rsidRDefault="007B26F0" w:rsidP="00F24166">
            <w:pPr>
              <w:shd w:val="clear" w:color="auto" w:fill="FFFFFF"/>
              <w:jc w:val="both"/>
              <w:rPr>
                <w:rFonts w:ascii="Open Sans" w:hAnsi="Open Sans" w:cs="Open Sans"/>
                <w:noProof/>
                <w:sz w:val="18"/>
                <w:szCs w:val="18"/>
              </w:rPr>
            </w:pPr>
          </w:p>
          <w:p w14:paraId="489947BC" w14:textId="0295641C" w:rsidR="007B26F0" w:rsidRPr="00A95461" w:rsidRDefault="007B26F0" w:rsidP="00F24166">
            <w:pPr>
              <w:shd w:val="clear" w:color="auto" w:fill="FFFFFF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A95461"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 wp14:anchorId="54D945BF" wp14:editId="16AE98BA">
                  <wp:extent cx="2402958" cy="2066544"/>
                  <wp:effectExtent l="0" t="0" r="0" b="0"/>
                  <wp:docPr id="21" name="Obraz 21" descr="Obraz zawierający trawa, na wolnym powietrzu, Rasa psa, pies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Obraz 21" descr="Obraz zawierający trawa, na wolnym powietrzu, Rasa psa, pies&#10;&#10;Opis wygenerowany automatycznie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4456" cy="2067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 xml:space="preserve">   </w:t>
            </w:r>
          </w:p>
          <w:p w14:paraId="3580DC48" w14:textId="77777777" w:rsidR="007B26F0" w:rsidRPr="00A95461" w:rsidRDefault="007B26F0" w:rsidP="00F24166">
            <w:pPr>
              <w:shd w:val="clear" w:color="auto" w:fill="FFFFFF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14:paraId="2552D05B" w14:textId="3B61E451" w:rsidR="007B26F0" w:rsidRPr="00A95461" w:rsidRDefault="007B26F0" w:rsidP="00F24166">
            <w:pPr>
              <w:shd w:val="clear" w:color="auto" w:fill="FFFFFF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A95461">
              <w:rPr>
                <w:rFonts w:ascii="Open Sans" w:hAnsi="Open Sans" w:cs="Open Sans"/>
                <w:sz w:val="18"/>
                <w:szCs w:val="18"/>
              </w:rPr>
              <w:t>Rys.4 Poidło dla psów</w:t>
            </w:r>
          </w:p>
          <w:p w14:paraId="751003FA" w14:textId="77777777" w:rsidR="007B26F0" w:rsidRPr="00AE5B18" w:rsidRDefault="007B26F0" w:rsidP="00F24166">
            <w:pPr>
              <w:shd w:val="clear" w:color="auto" w:fill="FFFFFF"/>
              <w:jc w:val="both"/>
              <w:rPr>
                <w:rFonts w:ascii="Open Sans" w:hAnsi="Open Sans" w:cs="Open Sans"/>
                <w:color w:val="FF0000"/>
                <w:sz w:val="18"/>
                <w:szCs w:val="18"/>
                <w:rPrChange w:id="189" w:author="Żółtowska Małgorzata" w:date="2024-04-12T12:16:00Z">
                  <w:rPr>
                    <w:rFonts w:ascii="Open Sans" w:hAnsi="Open Sans" w:cs="Open Sans"/>
                    <w:sz w:val="18"/>
                    <w:szCs w:val="18"/>
                  </w:rPr>
                </w:rPrChange>
              </w:rPr>
            </w:pPr>
          </w:p>
          <w:p w14:paraId="7C4A5594" w14:textId="49445A3F" w:rsidR="007B26F0" w:rsidRPr="00A95461" w:rsidRDefault="007B26F0" w:rsidP="003560FA">
            <w:pPr>
              <w:shd w:val="clear" w:color="auto" w:fill="FFFFFF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AE5B18">
              <w:rPr>
                <w:rFonts w:ascii="Open Sans" w:hAnsi="Open Sans" w:cs="Open Sans"/>
                <w:color w:val="FF0000"/>
                <w:sz w:val="18"/>
                <w:szCs w:val="18"/>
                <w:rPrChange w:id="190" w:author="Żółtowska Małgorzata" w:date="2024-04-12T12:16:00Z">
                  <w:rPr>
                    <w:rFonts w:ascii="Open Sans" w:hAnsi="Open Sans" w:cs="Open Sans"/>
                    <w:sz w:val="18"/>
                    <w:szCs w:val="18"/>
                  </w:rPr>
                </w:rPrChange>
              </w:rPr>
              <w:t>Poidło żeliwne</w:t>
            </w:r>
            <w:del w:id="191" w:author="Jewstafiew Agata" w:date="2024-04-16T09:53:00Z">
              <w:r w:rsidRPr="00AE5B18" w:rsidDel="000D09D9">
                <w:rPr>
                  <w:rFonts w:ascii="Open Sans" w:hAnsi="Open Sans" w:cs="Open Sans"/>
                  <w:color w:val="FF0000"/>
                  <w:sz w:val="18"/>
                  <w:szCs w:val="18"/>
                  <w:rPrChange w:id="192" w:author="Żółtowska Małgorzata" w:date="2024-04-12T12:16:00Z">
                    <w:rPr>
                      <w:rFonts w:ascii="Open Sans" w:hAnsi="Open Sans" w:cs="Open Sans"/>
                      <w:sz w:val="18"/>
                      <w:szCs w:val="18"/>
                    </w:rPr>
                  </w:rPrChange>
                </w:rPr>
                <w:delText xml:space="preserve"> </w:delText>
              </w:r>
              <w:commentRangeStart w:id="193"/>
              <w:r w:rsidRPr="00AE5B18" w:rsidDel="000D09D9">
                <w:rPr>
                  <w:rFonts w:ascii="Open Sans" w:hAnsi="Open Sans" w:cs="Open Sans"/>
                  <w:color w:val="FF0000"/>
                  <w:sz w:val="18"/>
                  <w:szCs w:val="18"/>
                  <w:rPrChange w:id="194" w:author="Żółtowska Małgorzata" w:date="2024-04-12T12:16:00Z">
                    <w:rPr>
                      <w:rFonts w:ascii="Open Sans" w:hAnsi="Open Sans" w:cs="Open Sans"/>
                      <w:sz w:val="18"/>
                      <w:szCs w:val="18"/>
                    </w:rPr>
                  </w:rPrChange>
                </w:rPr>
                <w:delText>pływakowe</w:delText>
              </w:r>
              <w:commentRangeEnd w:id="193"/>
              <w:r w:rsidDel="000D09D9">
                <w:rPr>
                  <w:rStyle w:val="Odwoaniedokomentarza"/>
                </w:rPr>
                <w:commentReference w:id="193"/>
              </w:r>
            </w:del>
            <w:r w:rsidRPr="00AE5B18">
              <w:rPr>
                <w:rFonts w:ascii="Open Sans" w:hAnsi="Open Sans" w:cs="Open Sans"/>
                <w:color w:val="FF0000"/>
                <w:sz w:val="18"/>
                <w:szCs w:val="18"/>
                <w:rPrChange w:id="195" w:author="Żółtowska Małgorzata" w:date="2024-04-12T12:16:00Z">
                  <w:rPr>
                    <w:rFonts w:ascii="Open Sans" w:hAnsi="Open Sans" w:cs="Open Sans"/>
                    <w:sz w:val="18"/>
                    <w:szCs w:val="18"/>
                  </w:rPr>
                </w:rPrChange>
              </w:rPr>
              <w:t xml:space="preserve">, odporna 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>na zniszczenie miska poidła</w:t>
            </w:r>
            <w:r>
              <w:rPr>
                <w:rFonts w:ascii="Open Sans" w:hAnsi="Open Sans" w:cs="Open Sans"/>
                <w:sz w:val="18"/>
                <w:szCs w:val="18"/>
              </w:rPr>
              <w:t>, z r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>egulacj</w:t>
            </w:r>
            <w:r>
              <w:rPr>
                <w:rFonts w:ascii="Open Sans" w:hAnsi="Open Sans" w:cs="Open Sans"/>
                <w:sz w:val="18"/>
                <w:szCs w:val="18"/>
              </w:rPr>
              <w:t>ą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 xml:space="preserve"> wysokości </w:t>
            </w:r>
            <w:r w:rsidR="00BB3936">
              <w:rPr>
                <w:rFonts w:ascii="Open Sans" w:hAnsi="Open Sans" w:cs="Open Sans"/>
                <w:sz w:val="18"/>
                <w:szCs w:val="18"/>
              </w:rPr>
              <w:t>montażu miski</w:t>
            </w:r>
            <w:r>
              <w:rPr>
                <w:rFonts w:ascii="Open Sans" w:hAnsi="Open Sans" w:cs="Open Sans"/>
                <w:sz w:val="18"/>
                <w:szCs w:val="18"/>
              </w:rPr>
              <w:t>, o poj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>emnoś</w:t>
            </w:r>
            <w:r>
              <w:rPr>
                <w:rFonts w:ascii="Open Sans" w:hAnsi="Open Sans" w:cs="Open Sans"/>
                <w:sz w:val="18"/>
                <w:szCs w:val="18"/>
              </w:rPr>
              <w:t>ci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 xml:space="preserve"> 4 litry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. 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 xml:space="preserve">Poidło 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powinno być 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>wyposażone w korek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>spustowy, który umożliwia spuszczenie wody i wyczyszczenie poidła.</w:t>
            </w:r>
          </w:p>
          <w:p w14:paraId="4AC21483" w14:textId="77777777" w:rsidR="007B26F0" w:rsidRPr="00A95461" w:rsidRDefault="007B26F0" w:rsidP="003560FA">
            <w:pPr>
              <w:shd w:val="clear" w:color="auto" w:fill="FFFFFF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A95461">
              <w:rPr>
                <w:rFonts w:ascii="Open Sans" w:hAnsi="Open Sans" w:cs="Open Sans"/>
                <w:sz w:val="18"/>
                <w:szCs w:val="18"/>
              </w:rPr>
              <w:t>Wymiary: szerokość 25cm, długość 30cm, wysokość 16cm</w:t>
            </w:r>
          </w:p>
          <w:p w14:paraId="30A4E160" w14:textId="77777777" w:rsidR="007B26F0" w:rsidRPr="00A95461" w:rsidRDefault="007B26F0" w:rsidP="003560FA">
            <w:pPr>
              <w:shd w:val="clear" w:color="auto" w:fill="FFFFFF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14:paraId="7FA77DA7" w14:textId="4B633FAE" w:rsidR="007B26F0" w:rsidRPr="00A95461" w:rsidDel="007B26F0" w:rsidRDefault="007B26F0" w:rsidP="003560FA">
            <w:pPr>
              <w:shd w:val="clear" w:color="auto" w:fill="FFFFFF"/>
              <w:jc w:val="both"/>
              <w:rPr>
                <w:del w:id="196" w:author="Jewstafiew Agata" w:date="2024-04-16T15:52:00Z"/>
                <w:rFonts w:ascii="Open Sans" w:hAnsi="Open Sans" w:cs="Open Sans"/>
                <w:sz w:val="18"/>
                <w:szCs w:val="18"/>
              </w:rPr>
            </w:pPr>
            <w:r w:rsidRPr="00A95461">
              <w:rPr>
                <w:rFonts w:ascii="Open Sans" w:hAnsi="Open Sans" w:cs="Open Sans"/>
                <w:sz w:val="18"/>
                <w:szCs w:val="18"/>
              </w:rPr>
              <w:t>Montaż bezpośrednio w gruncie betonem klasy B25, wymiary fundamentu 400x400x400 [mm]</w:t>
            </w:r>
          </w:p>
          <w:p w14:paraId="3F2B8C86" w14:textId="77777777" w:rsidR="007B26F0" w:rsidRPr="00A95461" w:rsidRDefault="007B26F0" w:rsidP="00F24166">
            <w:pPr>
              <w:shd w:val="clear" w:color="auto" w:fill="FFFFFF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  <w:p w14:paraId="0275949F" w14:textId="77777777" w:rsidR="007B26F0" w:rsidRPr="00A95461" w:rsidRDefault="007B26F0" w:rsidP="00F24166">
            <w:pPr>
              <w:shd w:val="clear" w:color="auto" w:fill="FFFFFF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FFFFFF" w:themeFill="background1"/>
          </w:tcPr>
          <w:p w14:paraId="381B0366" w14:textId="77777777" w:rsidR="007B26F0" w:rsidRDefault="007B26F0" w:rsidP="00F24166">
            <w:pPr>
              <w:autoSpaceDE w:val="0"/>
              <w:autoSpaceDN w:val="0"/>
              <w:adjustRightInd w:val="0"/>
              <w:rPr>
                <w:ins w:id="197" w:author="Jewstafiew Agata" w:date="2024-04-16T15:41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4EC4DE0E" w14:textId="57519DC8" w:rsidR="007B26F0" w:rsidDel="00710694" w:rsidRDefault="007B26F0" w:rsidP="00F24166">
            <w:pPr>
              <w:autoSpaceDE w:val="0"/>
              <w:autoSpaceDN w:val="0"/>
              <w:adjustRightInd w:val="0"/>
              <w:rPr>
                <w:del w:id="198" w:author="Jewstafiew Agata" w:date="2024-04-16T15:49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0BBBA655" w14:textId="711EE84E" w:rsidR="007B26F0" w:rsidDel="00710694" w:rsidRDefault="007B26F0" w:rsidP="00F24166">
            <w:pPr>
              <w:autoSpaceDE w:val="0"/>
              <w:autoSpaceDN w:val="0"/>
              <w:adjustRightInd w:val="0"/>
              <w:rPr>
                <w:del w:id="199" w:author="Jewstafiew Agata" w:date="2024-04-16T15:49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0B1C8FA1" w14:textId="49C2F2B2" w:rsidR="007B26F0" w:rsidDel="00710694" w:rsidRDefault="007B26F0" w:rsidP="00F24166">
            <w:pPr>
              <w:autoSpaceDE w:val="0"/>
              <w:autoSpaceDN w:val="0"/>
              <w:adjustRightInd w:val="0"/>
              <w:rPr>
                <w:del w:id="200" w:author="Jewstafiew Agata" w:date="2024-04-16T15:49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41E65A6D" w14:textId="56E561F7" w:rsidR="007B26F0" w:rsidDel="00710694" w:rsidRDefault="007B26F0" w:rsidP="00F24166">
            <w:pPr>
              <w:autoSpaceDE w:val="0"/>
              <w:autoSpaceDN w:val="0"/>
              <w:adjustRightInd w:val="0"/>
              <w:rPr>
                <w:del w:id="201" w:author="Jewstafiew Agata" w:date="2024-04-16T15:49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32930DA3" w14:textId="38EC2FA0" w:rsidR="007B26F0" w:rsidDel="00710694" w:rsidRDefault="007B26F0" w:rsidP="00F24166">
            <w:pPr>
              <w:autoSpaceDE w:val="0"/>
              <w:autoSpaceDN w:val="0"/>
              <w:adjustRightInd w:val="0"/>
              <w:rPr>
                <w:del w:id="202" w:author="Jewstafiew Agata" w:date="2024-04-16T15:49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00826FA8" w14:textId="57EBE05F" w:rsidR="007B26F0" w:rsidDel="00710694" w:rsidRDefault="007B26F0" w:rsidP="00F24166">
            <w:pPr>
              <w:autoSpaceDE w:val="0"/>
              <w:autoSpaceDN w:val="0"/>
              <w:adjustRightInd w:val="0"/>
              <w:rPr>
                <w:del w:id="203" w:author="Jewstafiew Agata" w:date="2024-04-16T15:49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444D3D39" w14:textId="0F0B6EC9" w:rsidR="007B26F0" w:rsidDel="00710694" w:rsidRDefault="007B26F0" w:rsidP="00F24166">
            <w:pPr>
              <w:autoSpaceDE w:val="0"/>
              <w:autoSpaceDN w:val="0"/>
              <w:adjustRightInd w:val="0"/>
              <w:rPr>
                <w:del w:id="204" w:author="Jewstafiew Agata" w:date="2024-04-16T15:49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49828FE5" w14:textId="77777777" w:rsidR="007B26F0" w:rsidRDefault="007B26F0" w:rsidP="00F24166">
            <w:pPr>
              <w:autoSpaceDE w:val="0"/>
              <w:autoSpaceDN w:val="0"/>
              <w:adjustRightInd w:val="0"/>
              <w:rPr>
                <w:ins w:id="205" w:author="Jewstafiew Agata" w:date="2024-04-16T15:42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38D80DBF" w14:textId="77777777" w:rsidR="007B26F0" w:rsidRDefault="007B26F0" w:rsidP="00F24166">
            <w:pPr>
              <w:autoSpaceDE w:val="0"/>
              <w:autoSpaceDN w:val="0"/>
              <w:adjustRightInd w:val="0"/>
              <w:rPr>
                <w:ins w:id="206" w:author="Jewstafiew Agata" w:date="2024-04-16T15:42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7424FC82" w14:textId="77777777" w:rsidR="007B26F0" w:rsidRDefault="007B26F0" w:rsidP="00F24166">
            <w:pPr>
              <w:autoSpaceDE w:val="0"/>
              <w:autoSpaceDN w:val="0"/>
              <w:adjustRightInd w:val="0"/>
              <w:rPr>
                <w:ins w:id="207" w:author="Jewstafiew Agata" w:date="2024-04-16T15:42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098B5607" w14:textId="77777777" w:rsidR="007B26F0" w:rsidRDefault="007B26F0" w:rsidP="00F24166">
            <w:pPr>
              <w:autoSpaceDE w:val="0"/>
              <w:autoSpaceDN w:val="0"/>
              <w:adjustRightInd w:val="0"/>
              <w:rPr>
                <w:ins w:id="208" w:author="Jewstafiew Agata" w:date="2024-04-16T15:42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61B859F3" w14:textId="77777777" w:rsidR="007B26F0" w:rsidRDefault="007B26F0" w:rsidP="00F24166">
            <w:pPr>
              <w:autoSpaceDE w:val="0"/>
              <w:autoSpaceDN w:val="0"/>
              <w:adjustRightInd w:val="0"/>
              <w:rPr>
                <w:ins w:id="209" w:author="Jewstafiew Agata" w:date="2024-04-16T15:42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5CA0BDA5" w14:textId="77777777" w:rsidR="007B26F0" w:rsidRDefault="007B26F0" w:rsidP="00F24166">
            <w:pPr>
              <w:autoSpaceDE w:val="0"/>
              <w:autoSpaceDN w:val="0"/>
              <w:adjustRightInd w:val="0"/>
              <w:rPr>
                <w:ins w:id="210" w:author="Jewstafiew Agata" w:date="2024-04-16T15:49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2F62E7FE" w14:textId="77777777" w:rsidR="007B26F0" w:rsidRDefault="007B26F0" w:rsidP="00F24166">
            <w:pPr>
              <w:autoSpaceDE w:val="0"/>
              <w:autoSpaceDN w:val="0"/>
              <w:adjustRightInd w:val="0"/>
              <w:rPr>
                <w:ins w:id="211" w:author="Jewstafiew Agata" w:date="2024-04-16T15:49:00Z"/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73D3428B" w14:textId="44CC5687" w:rsidR="007B26F0" w:rsidRPr="00CE0A54" w:rsidRDefault="007B26F0" w:rsidP="00F24166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rPrChange w:id="212" w:author="Jewstafiew Agata" w:date="2024-04-16T15:41:00Z">
                  <w:rPr>
                    <w:rFonts w:ascii="Open Sans" w:hAnsi="Open Sans" w:cs="Open Sans"/>
                    <w:sz w:val="18"/>
                    <w:szCs w:val="18"/>
                  </w:rPr>
                </w:rPrChange>
              </w:rPr>
            </w:pPr>
            <w:r w:rsidRPr="00CE0A54">
              <w:rPr>
                <w:rFonts w:ascii="Open Sans" w:hAnsi="Open Sans" w:cs="Open Sans"/>
                <w:b/>
                <w:bCs/>
                <w:sz w:val="18"/>
                <w:szCs w:val="18"/>
                <w:rPrChange w:id="213" w:author="Jewstafiew Agata" w:date="2024-04-16T15:41:00Z">
                  <w:rPr>
                    <w:rFonts w:ascii="Open Sans" w:hAnsi="Open Sans" w:cs="Open Sans"/>
                    <w:sz w:val="18"/>
                    <w:szCs w:val="18"/>
                  </w:rPr>
                </w:rPrChange>
              </w:rPr>
              <w:t>2 szt.</w:t>
            </w:r>
          </w:p>
        </w:tc>
      </w:tr>
      <w:tr w:rsidR="007B26F0" w14:paraId="79A10E26" w14:textId="77777777" w:rsidTr="000D09D9">
        <w:tblPrEx>
          <w:shd w:val="clear" w:color="auto" w:fill="auto"/>
        </w:tblPrEx>
        <w:trPr>
          <w:trHeight w:val="415"/>
        </w:trPr>
        <w:tc>
          <w:tcPr>
            <w:tcW w:w="1603" w:type="dxa"/>
            <w:vMerge/>
          </w:tcPr>
          <w:p w14:paraId="311C6111" w14:textId="77777777" w:rsidR="007B26F0" w:rsidRPr="007704C7" w:rsidRDefault="007B26F0" w:rsidP="00C643AB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212529"/>
                <w:sz w:val="18"/>
                <w:szCs w:val="18"/>
              </w:rPr>
            </w:pPr>
          </w:p>
        </w:tc>
        <w:tc>
          <w:tcPr>
            <w:tcW w:w="6951" w:type="dxa"/>
          </w:tcPr>
          <w:p w14:paraId="4E0DD89B" w14:textId="77777777" w:rsidR="007B26F0" w:rsidRDefault="007B26F0" w:rsidP="00C643AB">
            <w:pPr>
              <w:tabs>
                <w:tab w:val="num" w:pos="720"/>
              </w:tabs>
              <w:jc w:val="both"/>
              <w:rPr>
                <w:ins w:id="214" w:author="Jewstafiew Agata" w:date="2024-04-16T15:49:00Z"/>
                <w:rFonts w:ascii="Open Sans" w:hAnsi="Open Sans" w:cs="Open Sans"/>
                <w:sz w:val="18"/>
                <w:szCs w:val="18"/>
              </w:rPr>
            </w:pPr>
            <w:bookmarkStart w:id="215" w:name="_Hlk165547343"/>
            <w:r w:rsidRPr="007704C7">
              <w:rPr>
                <w:rFonts w:ascii="Open Sans" w:hAnsi="Open Sans" w:cs="Open Sans"/>
                <w:sz w:val="18"/>
                <w:szCs w:val="18"/>
              </w:rPr>
              <w:t>Odnowienie ławki</w:t>
            </w:r>
          </w:p>
          <w:p w14:paraId="2C92A815" w14:textId="34630E63" w:rsidR="007B26F0" w:rsidRDefault="007B26F0" w:rsidP="00C643AB">
            <w:pPr>
              <w:tabs>
                <w:tab w:val="num" w:pos="720"/>
              </w:tabs>
              <w:jc w:val="both"/>
              <w:rPr>
                <w:ins w:id="216" w:author="Jewstafiew Agata" w:date="2024-04-16T15:54:00Z"/>
                <w:rFonts w:ascii="Open Sans" w:hAnsi="Open Sans" w:cs="Open Sans"/>
                <w:sz w:val="18"/>
                <w:szCs w:val="18"/>
              </w:rPr>
            </w:pPr>
            <w:r w:rsidRPr="00710694">
              <w:rPr>
                <w:rFonts w:ascii="Open Sans" w:hAnsi="Open Sans" w:cs="Open Sans"/>
                <w:sz w:val="18"/>
                <w:szCs w:val="18"/>
              </w:rPr>
              <w:t>Wymiana zniszczonych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elementów</w:t>
            </w:r>
            <w:r w:rsidR="0022555C" w:rsidRPr="0022555C">
              <w:rPr>
                <w:rFonts w:ascii="Open Sans" w:hAnsi="Open Sans" w:cs="Open Sans"/>
                <w:sz w:val="18"/>
                <w:szCs w:val="18"/>
              </w:rPr>
              <w:t xml:space="preserve"> drewnianych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jeżeli </w:t>
            </w:r>
            <w:r w:rsidR="0022555C">
              <w:rPr>
                <w:rFonts w:ascii="Open Sans" w:hAnsi="Open Sans" w:cs="Open Sans"/>
                <w:sz w:val="18"/>
                <w:szCs w:val="18"/>
              </w:rPr>
              <w:t>będzie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taka potrzeba i odmalowanie ławek </w:t>
            </w:r>
            <w:r w:rsidRPr="00A95461">
              <w:rPr>
                <w:rFonts w:ascii="Open Sans" w:hAnsi="Open Sans" w:cs="Open Sans"/>
                <w:sz w:val="18"/>
                <w:szCs w:val="18"/>
              </w:rPr>
              <w:t>w spójnej kolorystyce</w:t>
            </w:r>
            <w:r>
              <w:t xml:space="preserve"> </w:t>
            </w:r>
            <w:r w:rsidRPr="008B0749">
              <w:rPr>
                <w:rFonts w:ascii="Open Sans" w:hAnsi="Open Sans" w:cs="Open Sans"/>
                <w:sz w:val="18"/>
                <w:szCs w:val="18"/>
              </w:rPr>
              <w:t>palety barw ziemi</w:t>
            </w:r>
            <w:r>
              <w:rPr>
                <w:rFonts w:ascii="Open Sans" w:hAnsi="Open Sans" w:cs="Open Sans"/>
                <w:sz w:val="18"/>
                <w:szCs w:val="18"/>
              </w:rPr>
              <w:t>.</w:t>
            </w:r>
          </w:p>
          <w:bookmarkEnd w:id="215"/>
          <w:p w14:paraId="28C49F7F" w14:textId="56D2937C" w:rsidR="007B26F0" w:rsidRPr="007704C7" w:rsidRDefault="007B26F0" w:rsidP="00C643AB">
            <w:pPr>
              <w:tabs>
                <w:tab w:val="num" w:pos="720"/>
              </w:tabs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97" w:type="dxa"/>
          </w:tcPr>
          <w:p w14:paraId="1A278835" w14:textId="77777777" w:rsidR="007B26F0" w:rsidRDefault="007B26F0" w:rsidP="00C643AB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8"/>
                <w:szCs w:val="18"/>
                <w:highlight w:val="yellow"/>
              </w:rPr>
            </w:pPr>
            <w:r w:rsidRPr="00C643AB">
              <w:rPr>
                <w:rFonts w:ascii="Open Sans" w:hAnsi="Open Sans" w:cs="Open Sans"/>
                <w:b/>
                <w:bCs/>
                <w:sz w:val="18"/>
                <w:szCs w:val="18"/>
              </w:rPr>
              <w:t>2 szt.</w:t>
            </w:r>
          </w:p>
        </w:tc>
      </w:tr>
    </w:tbl>
    <w:p w14:paraId="59FA4701" w14:textId="77777777" w:rsidR="00002C5D" w:rsidRDefault="00002C5D" w:rsidP="00C26957">
      <w:pPr>
        <w:pStyle w:val="11N1"/>
        <w:numPr>
          <w:ilvl w:val="0"/>
          <w:numId w:val="0"/>
        </w:numPr>
        <w:rPr>
          <w:rFonts w:ascii="Open Sans" w:eastAsia="Arial" w:hAnsi="Open Sans" w:cs="Open Sans"/>
          <w:sz w:val="20"/>
          <w:szCs w:val="20"/>
        </w:rPr>
      </w:pPr>
      <w:bookmarkStart w:id="217" w:name="_Toc130216457"/>
    </w:p>
    <w:p w14:paraId="539FEE65" w14:textId="6BC6C67F" w:rsidR="009D12DA" w:rsidRDefault="0033264A" w:rsidP="00C61A08">
      <w:pPr>
        <w:pStyle w:val="11N1"/>
        <w:rPr>
          <w:rFonts w:ascii="Open Sans" w:eastAsia="Arial" w:hAnsi="Open Sans" w:cs="Open Sans"/>
          <w:b w:val="0"/>
          <w:bCs w:val="0"/>
          <w:sz w:val="20"/>
          <w:szCs w:val="20"/>
        </w:rPr>
      </w:pPr>
      <w:r w:rsidRPr="00C26957">
        <w:rPr>
          <w:rFonts w:ascii="Open Sans" w:eastAsia="Arial" w:hAnsi="Open Sans" w:cs="Open Sans"/>
          <w:sz w:val="20"/>
          <w:szCs w:val="20"/>
        </w:rPr>
        <w:t>Wymagania dotyczące wykonania i odbioru robót budowlanych</w:t>
      </w:r>
      <w:r w:rsidR="00C61A08">
        <w:rPr>
          <w:rFonts w:ascii="Open Sans" w:eastAsia="Arial" w:hAnsi="Open Sans" w:cs="Open Sans"/>
          <w:sz w:val="20"/>
          <w:szCs w:val="20"/>
        </w:rPr>
        <w:br/>
      </w:r>
    </w:p>
    <w:p w14:paraId="39898C3B" w14:textId="25800B8A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autoSpaceDE w:val="0"/>
        <w:autoSpaceDN w:val="0"/>
        <w:spacing w:before="129" w:after="0" w:line="240" w:lineRule="auto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Kompleksowa realizacja zamówienia obejmuje:</w:t>
      </w:r>
    </w:p>
    <w:p w14:paraId="6CD590B8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84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Prace przygotowawcze i rozbiórkowe</w:t>
      </w:r>
    </w:p>
    <w:p w14:paraId="581DC227" w14:textId="77777777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6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oczyszczenie i przygotowanie terenu pod inwestycję</w:t>
      </w:r>
    </w:p>
    <w:p w14:paraId="08AE2DCF" w14:textId="77777777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1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odpowiednie zabezpieczenie drzew i krzewów istniejących</w:t>
      </w:r>
    </w:p>
    <w:p w14:paraId="5C178A3A" w14:textId="43D6EAA5" w:rsidR="001F6115" w:rsidRDefault="00D92EC0" w:rsidP="001F6115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rPr>
          <w:rFonts w:ascii="Open Sans" w:eastAsia="Microsoft Sans Serif" w:hAnsi="Open Sans" w:cs="Open Sans"/>
          <w:sz w:val="20"/>
          <w:szCs w:val="20"/>
        </w:rPr>
      </w:pPr>
      <w:r w:rsidRPr="00D92EC0">
        <w:rPr>
          <w:rFonts w:ascii="Open Sans" w:eastAsia="Microsoft Sans Serif" w:hAnsi="Open Sans" w:cs="Open Sans"/>
          <w:sz w:val="20"/>
          <w:szCs w:val="20"/>
        </w:rPr>
        <w:t>Dostawa</w:t>
      </w:r>
      <w:r w:rsidR="0066280B" w:rsidRPr="0066280B">
        <w:rPr>
          <w:rFonts w:ascii="Open Sans" w:eastAsia="Microsoft Sans Serif" w:hAnsi="Open Sans" w:cs="Open Sans"/>
          <w:sz w:val="20"/>
          <w:szCs w:val="20"/>
        </w:rPr>
        <w:t xml:space="preserve"> i montaż </w:t>
      </w:r>
      <w:r w:rsidR="009A5C3A" w:rsidRPr="009A5C3A">
        <w:rPr>
          <w:rFonts w:ascii="Open Sans" w:eastAsia="Microsoft Sans Serif" w:hAnsi="Open Sans" w:cs="Open Sans"/>
          <w:sz w:val="20"/>
          <w:szCs w:val="20"/>
        </w:rPr>
        <w:t>przęseł ogrodzeniowych z paneli stalowych i słupków</w:t>
      </w:r>
      <w:ins w:id="218" w:author="Żółtowska Małgorzata" w:date="2024-04-12T12:34:00Z">
        <w:r w:rsidR="000E6DDF">
          <w:rPr>
            <w:rFonts w:ascii="Open Sans" w:eastAsia="Microsoft Sans Serif" w:hAnsi="Open Sans" w:cs="Open Sans"/>
            <w:sz w:val="20"/>
            <w:szCs w:val="20"/>
          </w:rPr>
          <w:t xml:space="preserve"> </w:t>
        </w:r>
      </w:ins>
      <w:del w:id="219" w:author="Żółtowska Małgorzata" w:date="2024-04-12T12:34:00Z">
        <w:r w:rsidR="009A5C3A" w:rsidRPr="009A5C3A" w:rsidDel="000E6DDF">
          <w:rPr>
            <w:rFonts w:ascii="Open Sans" w:eastAsia="Microsoft Sans Serif" w:hAnsi="Open Sans" w:cs="Open Sans"/>
            <w:sz w:val="20"/>
            <w:szCs w:val="20"/>
          </w:rPr>
          <w:delText xml:space="preserve"> </w:delText>
        </w:r>
      </w:del>
      <w:r w:rsidR="009A5C3A" w:rsidRPr="009A5C3A">
        <w:rPr>
          <w:rFonts w:ascii="Open Sans" w:eastAsia="Microsoft Sans Serif" w:hAnsi="Open Sans" w:cs="Open Sans"/>
          <w:sz w:val="20"/>
          <w:szCs w:val="20"/>
        </w:rPr>
        <w:t>ogrodzeniowych stalowych malowanych na kolor zielony</w:t>
      </w:r>
      <w:r w:rsidR="009A5C3A">
        <w:rPr>
          <w:rFonts w:ascii="Open Sans" w:eastAsia="Microsoft Sans Serif" w:hAnsi="Open Sans" w:cs="Open Sans"/>
          <w:sz w:val="20"/>
          <w:szCs w:val="20"/>
        </w:rPr>
        <w:t>,</w:t>
      </w:r>
    </w:p>
    <w:p w14:paraId="079BC7FC" w14:textId="6F901BE7" w:rsidR="001F6115" w:rsidRPr="001A0B8E" w:rsidRDefault="001F6115" w:rsidP="001A0B8E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ind w:left="1418" w:hanging="338"/>
        <w:rPr>
          <w:rFonts w:ascii="Open Sans" w:eastAsia="Microsoft Sans Serif" w:hAnsi="Open Sans" w:cs="Open Sans"/>
          <w:sz w:val="20"/>
          <w:szCs w:val="20"/>
        </w:rPr>
      </w:pPr>
      <w:r w:rsidRPr="001F6115">
        <w:rPr>
          <w:rFonts w:ascii="Open Sans" w:eastAsia="Microsoft Sans Serif" w:hAnsi="Open Sans" w:cs="Open Sans"/>
          <w:sz w:val="20"/>
          <w:szCs w:val="20"/>
        </w:rPr>
        <w:t xml:space="preserve">Zakup i montaż dwóch żeliwnych poideł </w:t>
      </w:r>
      <w:commentRangeStart w:id="220"/>
      <w:del w:id="221" w:author="Jewstafiew Agata" w:date="2024-04-16T15:54:00Z">
        <w:r w:rsidRPr="001F6115" w:rsidDel="007B26F0">
          <w:rPr>
            <w:rFonts w:ascii="Open Sans" w:eastAsia="Microsoft Sans Serif" w:hAnsi="Open Sans" w:cs="Open Sans"/>
            <w:sz w:val="20"/>
            <w:szCs w:val="20"/>
          </w:rPr>
          <w:delText>pływakowych</w:delText>
        </w:r>
      </w:del>
      <w:r w:rsidR="001A0B8E">
        <w:rPr>
          <w:rFonts w:ascii="Open Sans" w:eastAsia="Microsoft Sans Serif" w:hAnsi="Open Sans" w:cs="Open Sans"/>
          <w:sz w:val="20"/>
          <w:szCs w:val="20"/>
        </w:rPr>
        <w:t>,</w:t>
      </w:r>
      <w:commentRangeEnd w:id="220"/>
      <w:r w:rsidR="000E6DDF">
        <w:rPr>
          <w:rStyle w:val="Odwoaniedokomentarza"/>
        </w:rPr>
        <w:commentReference w:id="220"/>
      </w:r>
    </w:p>
    <w:p w14:paraId="15684C9E" w14:textId="77777777" w:rsidR="00BB3936" w:rsidRDefault="0066280B" w:rsidP="00BB3936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rPr>
          <w:rFonts w:ascii="Open Sans" w:eastAsia="Microsoft Sans Serif" w:hAnsi="Open Sans" w:cs="Open Sans"/>
          <w:sz w:val="20"/>
          <w:szCs w:val="20"/>
        </w:rPr>
      </w:pPr>
      <w:r w:rsidRPr="0066280B">
        <w:rPr>
          <w:rFonts w:ascii="Open Sans" w:eastAsia="Microsoft Sans Serif" w:hAnsi="Open Sans" w:cs="Open Sans"/>
          <w:sz w:val="20"/>
          <w:szCs w:val="20"/>
        </w:rPr>
        <w:t xml:space="preserve">Zakup i montaż </w:t>
      </w:r>
      <w:r w:rsidR="009A5C3A">
        <w:rPr>
          <w:rFonts w:ascii="Open Sans" w:eastAsia="Microsoft Sans Serif" w:hAnsi="Open Sans" w:cs="Open Sans"/>
          <w:sz w:val="20"/>
          <w:szCs w:val="20"/>
        </w:rPr>
        <w:t>e</w:t>
      </w:r>
      <w:r w:rsidR="009A5C3A" w:rsidRPr="009A5C3A">
        <w:rPr>
          <w:rFonts w:ascii="Open Sans" w:eastAsia="Microsoft Sans Serif" w:hAnsi="Open Sans" w:cs="Open Sans"/>
          <w:sz w:val="20"/>
          <w:szCs w:val="20"/>
        </w:rPr>
        <w:t>lement</w:t>
      </w:r>
      <w:r w:rsidR="009A5C3A">
        <w:rPr>
          <w:rFonts w:ascii="Open Sans" w:eastAsia="Microsoft Sans Serif" w:hAnsi="Open Sans" w:cs="Open Sans"/>
          <w:sz w:val="20"/>
          <w:szCs w:val="20"/>
        </w:rPr>
        <w:t>ów</w:t>
      </w:r>
      <w:r w:rsidR="009A5C3A" w:rsidRPr="009A5C3A">
        <w:rPr>
          <w:rFonts w:ascii="Open Sans" w:eastAsia="Microsoft Sans Serif" w:hAnsi="Open Sans" w:cs="Open Sans"/>
          <w:sz w:val="20"/>
          <w:szCs w:val="20"/>
        </w:rPr>
        <w:t xml:space="preserve"> placu sprawnościowego dla psów:</w:t>
      </w:r>
      <w:r w:rsidR="009A5C3A">
        <w:rPr>
          <w:rFonts w:ascii="Open Sans" w:eastAsia="Microsoft Sans Serif" w:hAnsi="Open Sans" w:cs="Open Sans"/>
          <w:sz w:val="20"/>
          <w:szCs w:val="20"/>
        </w:rPr>
        <w:t xml:space="preserve"> </w:t>
      </w:r>
      <w:r w:rsidR="006351C2">
        <w:rPr>
          <w:rFonts w:ascii="Open Sans" w:eastAsia="Microsoft Sans Serif" w:hAnsi="Open Sans" w:cs="Open Sans"/>
          <w:sz w:val="20"/>
          <w:szCs w:val="20"/>
        </w:rPr>
        <w:t>tunelu, mostka i obręczy</w:t>
      </w:r>
      <w:r w:rsidR="001F6115">
        <w:rPr>
          <w:rFonts w:ascii="Open Sans" w:eastAsia="Microsoft Sans Serif" w:hAnsi="Open Sans" w:cs="Open Sans"/>
          <w:sz w:val="20"/>
          <w:szCs w:val="20"/>
        </w:rPr>
        <w:t xml:space="preserve"> z tablicą informacyjną</w:t>
      </w:r>
      <w:r w:rsidR="001A0B8E">
        <w:rPr>
          <w:rFonts w:ascii="Open Sans" w:eastAsia="Microsoft Sans Serif" w:hAnsi="Open Sans" w:cs="Open Sans"/>
          <w:sz w:val="20"/>
          <w:szCs w:val="20"/>
        </w:rPr>
        <w:t>,</w:t>
      </w:r>
      <w:r w:rsidR="00BB3936" w:rsidRPr="00BB3936">
        <w:rPr>
          <w:rFonts w:ascii="Open Sans" w:eastAsia="Microsoft Sans Serif" w:hAnsi="Open Sans" w:cs="Open Sans"/>
          <w:sz w:val="20"/>
          <w:szCs w:val="20"/>
        </w:rPr>
        <w:t xml:space="preserve"> </w:t>
      </w:r>
    </w:p>
    <w:p w14:paraId="3870C19F" w14:textId="6E170118" w:rsidR="0066280B" w:rsidRPr="00BB3936" w:rsidRDefault="00BB3936" w:rsidP="00502FA5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rPr>
          <w:rFonts w:ascii="Open Sans" w:eastAsia="Microsoft Sans Serif" w:hAnsi="Open Sans" w:cs="Open Sans"/>
          <w:sz w:val="20"/>
          <w:szCs w:val="20"/>
        </w:rPr>
      </w:pPr>
      <w:bookmarkStart w:id="222" w:name="_Hlk165377379"/>
      <w:r w:rsidRPr="00BB3936">
        <w:rPr>
          <w:rFonts w:ascii="Open Sans" w:eastAsia="Microsoft Sans Serif" w:hAnsi="Open Sans" w:cs="Open Sans"/>
          <w:sz w:val="20"/>
          <w:szCs w:val="20"/>
        </w:rPr>
        <w:t>Remont furtki oraz ławek,</w:t>
      </w:r>
    </w:p>
    <w:bookmarkEnd w:id="222"/>
    <w:p w14:paraId="58C0CDBF" w14:textId="3B5C4AE8" w:rsidR="0066280B" w:rsidRPr="0066280B" w:rsidRDefault="0066280B" w:rsidP="0066280B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rPr>
          <w:rFonts w:ascii="Open Sans" w:eastAsia="Microsoft Sans Serif" w:hAnsi="Open Sans" w:cs="Open Sans"/>
          <w:sz w:val="20"/>
          <w:szCs w:val="20"/>
        </w:rPr>
      </w:pPr>
      <w:r w:rsidRPr="0066280B">
        <w:rPr>
          <w:rFonts w:ascii="Open Sans" w:eastAsia="Microsoft Sans Serif" w:hAnsi="Open Sans" w:cs="Open Sans"/>
          <w:sz w:val="20"/>
          <w:szCs w:val="20"/>
        </w:rPr>
        <w:t>Porządkowanie terenu po robotach</w:t>
      </w:r>
      <w:r w:rsidR="001A0B8E">
        <w:rPr>
          <w:rFonts w:ascii="Open Sans" w:eastAsia="Microsoft Sans Serif" w:hAnsi="Open Sans" w:cs="Open Sans"/>
          <w:sz w:val="20"/>
          <w:szCs w:val="20"/>
        </w:rPr>
        <w:t>,</w:t>
      </w:r>
    </w:p>
    <w:p w14:paraId="77A2022F" w14:textId="7344469A" w:rsidR="0066280B" w:rsidRPr="0066280B" w:rsidRDefault="00923F49" w:rsidP="0066280B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Odtworzenie elementów zagospodarowania terenu</w:t>
      </w:r>
      <w:r w:rsidR="0066280B" w:rsidRPr="0066280B">
        <w:rPr>
          <w:rFonts w:ascii="Open Sans" w:eastAsia="Microsoft Sans Serif" w:hAnsi="Open Sans" w:cs="Open Sans"/>
          <w:sz w:val="20"/>
          <w:szCs w:val="20"/>
        </w:rPr>
        <w:t>,</w:t>
      </w:r>
    </w:p>
    <w:p w14:paraId="6FACA932" w14:textId="77777777" w:rsidR="0066280B" w:rsidRPr="0066280B" w:rsidRDefault="0066280B" w:rsidP="0066280B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rPr>
          <w:rFonts w:ascii="Open Sans" w:eastAsia="Microsoft Sans Serif" w:hAnsi="Open Sans" w:cs="Open Sans"/>
          <w:sz w:val="20"/>
          <w:szCs w:val="20"/>
        </w:rPr>
      </w:pPr>
      <w:r w:rsidRPr="0066280B">
        <w:rPr>
          <w:rFonts w:ascii="Open Sans" w:eastAsia="Microsoft Sans Serif" w:hAnsi="Open Sans" w:cs="Open Sans"/>
          <w:sz w:val="20"/>
          <w:szCs w:val="20"/>
        </w:rPr>
        <w:t>Sporządzenie dokumentacji budowy i dokumentacji powykonawczej,</w:t>
      </w:r>
    </w:p>
    <w:p w14:paraId="6554D541" w14:textId="77777777" w:rsidR="009D12DA" w:rsidRPr="00C26957" w:rsidRDefault="009D12DA" w:rsidP="009D12DA">
      <w:pPr>
        <w:widowControl w:val="0"/>
        <w:autoSpaceDE w:val="0"/>
        <w:autoSpaceDN w:val="0"/>
        <w:spacing w:before="9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0285FB27" w14:textId="7EFE77FE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240" w:lineRule="auto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Warunki prowadzenia robót</w:t>
      </w:r>
    </w:p>
    <w:p w14:paraId="6900C728" w14:textId="77777777" w:rsidR="009D12DA" w:rsidRPr="00C26957" w:rsidRDefault="009D12DA" w:rsidP="00C26957">
      <w:pPr>
        <w:widowControl w:val="0"/>
        <w:autoSpaceDE w:val="0"/>
        <w:autoSpaceDN w:val="0"/>
        <w:spacing w:before="87" w:after="0" w:line="240" w:lineRule="auto"/>
        <w:ind w:left="1418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winien przestrzegać warunków prowadzenia robót zawartych w:</w:t>
      </w:r>
    </w:p>
    <w:p w14:paraId="5DE52804" w14:textId="77777777" w:rsidR="009D12DA" w:rsidRPr="00C26957" w:rsidRDefault="009D12DA" w:rsidP="009A6F9A">
      <w:pPr>
        <w:widowControl w:val="0"/>
        <w:numPr>
          <w:ilvl w:val="2"/>
          <w:numId w:val="33"/>
        </w:numPr>
        <w:autoSpaceDE w:val="0"/>
        <w:autoSpaceDN w:val="0"/>
        <w:spacing w:before="51" w:after="0" w:line="240" w:lineRule="auto"/>
        <w:ind w:left="1276" w:hanging="142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specyfikacji technicznych warunków wykonania i odbioru robót budowlanych,</w:t>
      </w:r>
    </w:p>
    <w:p w14:paraId="3B3D142B" w14:textId="77777777" w:rsidR="009D12DA" w:rsidRPr="00C26957" w:rsidRDefault="009D12DA" w:rsidP="00106232">
      <w:pPr>
        <w:widowControl w:val="0"/>
        <w:numPr>
          <w:ilvl w:val="2"/>
          <w:numId w:val="33"/>
        </w:numPr>
        <w:autoSpaceDE w:val="0"/>
        <w:autoSpaceDN w:val="0"/>
        <w:spacing w:before="51" w:line="240" w:lineRule="auto"/>
        <w:ind w:left="1418" w:hanging="284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lastRenderedPageBreak/>
        <w:t>założeniach do technologii wykonania robót zawartych w opisie technicznym dokumentacji projektowej,</w:t>
      </w:r>
    </w:p>
    <w:p w14:paraId="313B92FC" w14:textId="77777777" w:rsidR="009D12DA" w:rsidRPr="00C26957" w:rsidRDefault="009D12DA" w:rsidP="00C26957">
      <w:pPr>
        <w:widowControl w:val="0"/>
        <w:numPr>
          <w:ilvl w:val="2"/>
          <w:numId w:val="33"/>
        </w:numPr>
        <w:tabs>
          <w:tab w:val="left" w:pos="1418"/>
        </w:tabs>
        <w:autoSpaceDE w:val="0"/>
        <w:autoSpaceDN w:val="0"/>
        <w:spacing w:after="0" w:line="212" w:lineRule="exact"/>
        <w:ind w:hanging="77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bieżących uzgodnieniach z użytkownikiem</w:t>
      </w:r>
    </w:p>
    <w:p w14:paraId="55828D76" w14:textId="0687CBCE" w:rsidR="009D12DA" w:rsidRPr="00C26957" w:rsidRDefault="009D12DA" w:rsidP="00C26957">
      <w:pPr>
        <w:widowControl w:val="0"/>
        <w:numPr>
          <w:ilvl w:val="2"/>
          <w:numId w:val="33"/>
        </w:numPr>
        <w:tabs>
          <w:tab w:val="left" w:pos="3686"/>
        </w:tabs>
        <w:autoSpaceDE w:val="0"/>
        <w:autoSpaceDN w:val="0"/>
        <w:spacing w:before="52" w:after="0" w:line="240" w:lineRule="auto"/>
        <w:ind w:left="1418" w:hanging="284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uzgodnieniach do dokumentacji</w:t>
      </w:r>
      <w:r w:rsidR="008876EC">
        <w:rPr>
          <w:rFonts w:ascii="Open Sans" w:eastAsia="Microsoft Sans Serif" w:hAnsi="Open Sans" w:cs="Open Sans"/>
          <w:sz w:val="20"/>
          <w:szCs w:val="20"/>
        </w:rPr>
        <w:t>.</w:t>
      </w:r>
    </w:p>
    <w:p w14:paraId="35AFF270" w14:textId="77777777" w:rsidR="009D12DA" w:rsidRPr="00C26957" w:rsidRDefault="009D12DA" w:rsidP="009D12DA">
      <w:pPr>
        <w:widowControl w:val="0"/>
        <w:autoSpaceDE w:val="0"/>
        <w:autoSpaceDN w:val="0"/>
        <w:spacing w:before="9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9F47261" w14:textId="34DD34DD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1418"/>
        </w:tabs>
        <w:autoSpaceDE w:val="0"/>
        <w:autoSpaceDN w:val="0"/>
        <w:spacing w:after="0" w:line="297" w:lineRule="auto"/>
        <w:ind w:left="1418" w:right="453" w:hanging="698"/>
        <w:rPr>
          <w:rFonts w:ascii="Open Sans" w:eastAsia="Microsoft Sans Serif" w:hAnsi="Open Sans" w:cs="Open Sans"/>
          <w:b/>
          <w:bCs/>
          <w:sz w:val="20"/>
          <w:szCs w:val="20"/>
        </w:rPr>
      </w:pPr>
      <w:r w:rsidRPr="00C26957">
        <w:rPr>
          <w:rFonts w:ascii="Open Sans" w:eastAsia="Microsoft Sans Serif" w:hAnsi="Open Sans" w:cs="Open Sans"/>
          <w:b/>
          <w:bCs/>
          <w:sz w:val="20"/>
          <w:szCs w:val="20"/>
        </w:rPr>
        <w:t>Wykonawca zapewni warunki umożliwiające prawidłowe wykonanie prac budowlano – montażowych oraz uwzględni w wynagrodzeniu ryczałtowym koszty z tym związane.</w:t>
      </w:r>
    </w:p>
    <w:p w14:paraId="71D4B5D9" w14:textId="77777777" w:rsidR="009D12DA" w:rsidRPr="00C26957" w:rsidRDefault="009D12DA" w:rsidP="009D12DA">
      <w:pPr>
        <w:widowControl w:val="0"/>
        <w:autoSpaceDE w:val="0"/>
        <w:autoSpaceDN w:val="0"/>
        <w:spacing w:before="3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08513208" w14:textId="6EAE94D6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bookmarkStart w:id="223" w:name="_Hlk164151083"/>
      <w:r w:rsidRPr="00C26957">
        <w:rPr>
          <w:rFonts w:ascii="Open Sans" w:eastAsia="Microsoft Sans Serif" w:hAnsi="Open Sans" w:cs="Open Sans"/>
          <w:sz w:val="20"/>
          <w:szCs w:val="20"/>
        </w:rPr>
        <w:t>Zamawiający przekaże Wykonawcy do realizacji plac budowy, określony dokumentacją.</w:t>
      </w:r>
    </w:p>
    <w:bookmarkEnd w:id="223"/>
    <w:p w14:paraId="2DF91B79" w14:textId="59706045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2117"/>
        </w:tabs>
        <w:autoSpaceDE w:val="0"/>
        <w:autoSpaceDN w:val="0"/>
        <w:spacing w:before="1" w:after="0" w:line="240" w:lineRule="auto"/>
        <w:ind w:left="1276" w:hanging="556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we własnym zakresie:</w:t>
      </w:r>
    </w:p>
    <w:p w14:paraId="489FBE22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zorganizuje czasowe zaplecze budowy</w:t>
      </w:r>
    </w:p>
    <w:p w14:paraId="334DFBA3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0" w:line="292" w:lineRule="auto"/>
        <w:ind w:right="114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zamontuje tymczasowe urządzenia pomiarowe na dostawę wody i energii elektrycznej dla potrzeb placu budowy</w:t>
      </w:r>
    </w:p>
    <w:p w14:paraId="51BB7B86" w14:textId="77777777" w:rsidR="009D12DA" w:rsidRPr="00C26957" w:rsidRDefault="009D12DA" w:rsidP="00C26957">
      <w:pPr>
        <w:widowControl w:val="0"/>
        <w:numPr>
          <w:ilvl w:val="2"/>
          <w:numId w:val="4"/>
        </w:numPr>
        <w:autoSpaceDE w:val="0"/>
        <w:autoSpaceDN w:val="0"/>
        <w:spacing w:before="4" w:after="0" w:line="240" w:lineRule="auto"/>
        <w:ind w:left="1276" w:hanging="56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Zamawiający nie przewiduje dodatkowego wynagrodzenia za:</w:t>
      </w:r>
    </w:p>
    <w:p w14:paraId="207E9F52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dozór budowy i ochronę mienia</w:t>
      </w:r>
    </w:p>
    <w:p w14:paraId="34B2C5E3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zagospodarowanie  placu budowy</w:t>
      </w:r>
    </w:p>
    <w:p w14:paraId="495E58AD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utrudnienia związane z realizacją zadania</w:t>
      </w:r>
    </w:p>
    <w:p w14:paraId="437CBC10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240" w:line="240" w:lineRule="auto"/>
        <w:ind w:left="1434" w:hanging="35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wywóz i utylizację odpadów ( w tym: ziemia, gruz, karpina itp.)</w:t>
      </w:r>
    </w:p>
    <w:p w14:paraId="0D3DBAE4" w14:textId="37A15ABD" w:rsidR="009D12DA" w:rsidRPr="00C26957" w:rsidRDefault="009D12DA" w:rsidP="00106232">
      <w:pPr>
        <w:widowControl w:val="0"/>
        <w:autoSpaceDE w:val="0"/>
        <w:autoSpaceDN w:val="0"/>
        <w:spacing w:before="49" w:after="120" w:line="295" w:lineRule="auto"/>
        <w:ind w:left="709" w:right="454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zobowiązany jest do wywiezienia na legalne składowisko odpadów materiałów z demontażu i gruzu z rozbiórek, a dokumenty potwierdzające dokonanie ww. wywozu dostarczy Zamawiającemu.</w:t>
      </w:r>
    </w:p>
    <w:p w14:paraId="14377DF2" w14:textId="77777777" w:rsidR="009D12DA" w:rsidRPr="00C26957" w:rsidRDefault="009D12DA" w:rsidP="00106232">
      <w:pPr>
        <w:widowControl w:val="0"/>
        <w:autoSpaceDE w:val="0"/>
        <w:autoSpaceDN w:val="0"/>
        <w:spacing w:after="0" w:line="290" w:lineRule="auto"/>
        <w:ind w:left="709" w:right="435"/>
        <w:outlineLvl w:val="1"/>
        <w:rPr>
          <w:rFonts w:ascii="Open Sans" w:eastAsia="Arial" w:hAnsi="Open Sans" w:cs="Open Sans"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Koszty urządzenia zaplecza budowy wraz z dostawą wody, energii elektrycznej obciążają Wykonawcę i należy je uwzględnić w wynagrodzeniu ryczałtowym</w:t>
      </w:r>
      <w:r w:rsidRPr="00C26957">
        <w:rPr>
          <w:rFonts w:ascii="Open Sans" w:eastAsia="Arial" w:hAnsi="Open Sans" w:cs="Open Sans"/>
          <w:bCs/>
          <w:sz w:val="20"/>
          <w:szCs w:val="20"/>
        </w:rPr>
        <w:t>.</w:t>
      </w:r>
    </w:p>
    <w:p w14:paraId="2FE75A79" w14:textId="77777777" w:rsidR="009D12DA" w:rsidRPr="00C26957" w:rsidRDefault="009D12DA" w:rsidP="00106232">
      <w:pPr>
        <w:widowControl w:val="0"/>
        <w:autoSpaceDE w:val="0"/>
        <w:autoSpaceDN w:val="0"/>
        <w:spacing w:before="8" w:after="0" w:line="240" w:lineRule="auto"/>
        <w:ind w:left="709"/>
        <w:rPr>
          <w:rFonts w:ascii="Open Sans" w:eastAsia="Microsoft Sans Serif" w:hAnsi="Open Sans" w:cs="Open Sans"/>
          <w:sz w:val="20"/>
          <w:szCs w:val="20"/>
        </w:rPr>
      </w:pPr>
    </w:p>
    <w:p w14:paraId="59869837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bookmarkStart w:id="224" w:name="_Hlk164151222"/>
      <w:r w:rsidRPr="00C26957">
        <w:rPr>
          <w:rFonts w:ascii="Open Sans" w:eastAsia="Microsoft Sans Serif" w:hAnsi="Open Sans" w:cs="Open Sans"/>
          <w:sz w:val="20"/>
          <w:szCs w:val="20"/>
        </w:rPr>
        <w:t>Wykonawca zobowiązany jest do systematycznego prowadzenia prac porządkowych w rejonie placu budowy, wygrodzenia placu budowy, zapewnienia bezpiecznego przejścia dla pieszych.</w:t>
      </w:r>
    </w:p>
    <w:p w14:paraId="1B8A6208" w14:textId="77777777" w:rsidR="009D12DA" w:rsidRPr="00C26957" w:rsidRDefault="009D12DA" w:rsidP="009D12DA">
      <w:pPr>
        <w:widowControl w:val="0"/>
        <w:autoSpaceDE w:val="0"/>
        <w:autoSpaceDN w:val="0"/>
        <w:spacing w:before="7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26DF7D89" w14:textId="2173FFB8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Przed rozpoczęciem robót Wykonawca zobowiązany jest do uzgodnienia harmonogramu robót z Zamawiającym</w:t>
      </w:r>
      <w:r w:rsidR="000E1B9D">
        <w:rPr>
          <w:rFonts w:ascii="Open Sans" w:eastAsia="Microsoft Sans Serif" w:hAnsi="Open Sans" w:cs="Open Sans"/>
          <w:sz w:val="20"/>
          <w:szCs w:val="20"/>
        </w:rPr>
        <w:t xml:space="preserve"> oraz Zarządcą terenu - </w:t>
      </w:r>
      <w:r w:rsidR="00B36839">
        <w:rPr>
          <w:rFonts w:ascii="Open Sans" w:eastAsia="Microsoft Sans Serif" w:hAnsi="Open Sans" w:cs="Open Sans"/>
          <w:sz w:val="20"/>
          <w:szCs w:val="20"/>
        </w:rPr>
        <w:t>GZDiZ</w:t>
      </w:r>
      <w:r w:rsidRPr="00C26957">
        <w:rPr>
          <w:rFonts w:ascii="Open Sans" w:eastAsia="Microsoft Sans Serif" w:hAnsi="Open Sans" w:cs="Open Sans"/>
          <w:sz w:val="20"/>
          <w:szCs w:val="20"/>
        </w:rPr>
        <w:t>.</w:t>
      </w:r>
    </w:p>
    <w:p w14:paraId="66DFC630" w14:textId="77777777" w:rsidR="009D12DA" w:rsidRPr="00C26957" w:rsidRDefault="009D12DA" w:rsidP="009D12DA">
      <w:pPr>
        <w:widowControl w:val="0"/>
        <w:autoSpaceDE w:val="0"/>
        <w:autoSpaceDN w:val="0"/>
        <w:spacing w:before="3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1C2FBFA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zobowiązany jest:</w:t>
      </w:r>
    </w:p>
    <w:bookmarkEnd w:id="224"/>
    <w:p w14:paraId="204965D0" w14:textId="7902DC8A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48" w:after="0" w:line="297" w:lineRule="auto"/>
        <w:ind w:left="1276" w:right="452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opracować projekt tymczasowej organizacji ruchu i uzgodnić go z Gdańskim Zarządem Dróg i Zieleni</w:t>
      </w:r>
      <w:r w:rsidR="003A6670">
        <w:rPr>
          <w:rFonts w:ascii="Open Sans" w:eastAsia="Microsoft Sans Serif" w:hAnsi="Open Sans" w:cs="Open Sans"/>
          <w:sz w:val="20"/>
          <w:szCs w:val="20"/>
        </w:rPr>
        <w:t xml:space="preserve"> (o ile będzie to wymagane)</w:t>
      </w:r>
    </w:p>
    <w:p w14:paraId="61FBD949" w14:textId="42725DDC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0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uzyskać zgodę Gdańskiego Zarządu Dróg i Zieleni na czasowe zajęcie pasów drogowych (o ile to będzie wymagane). </w:t>
      </w:r>
    </w:p>
    <w:p w14:paraId="15CBABF3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49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aktualizować harmonogram robót na bieżąco z Zamawiającym</w:t>
      </w:r>
    </w:p>
    <w:p w14:paraId="4190485E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51" w:after="0" w:line="295" w:lineRule="auto"/>
        <w:ind w:left="1276" w:right="449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bezpieczne przejścia piesze i dojazd: użytkownikom posesji, służbom komunalnym, pojazdom uprzywilejowanym</w:t>
      </w:r>
    </w:p>
    <w:p w14:paraId="573515BD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95" w:lineRule="auto"/>
        <w:ind w:left="1276" w:right="453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zapewnić bezpieczną organizację ruchu kołowego i pieszego wraz z czytelnym i </w:t>
      </w:r>
      <w:r w:rsidRPr="00C26957">
        <w:rPr>
          <w:rFonts w:ascii="Open Sans" w:eastAsia="Microsoft Sans Serif" w:hAnsi="Open Sans" w:cs="Open Sans"/>
          <w:sz w:val="20"/>
          <w:szCs w:val="20"/>
        </w:rPr>
        <w:lastRenderedPageBreak/>
        <w:t>widocznym oznakowaniem</w:t>
      </w:r>
    </w:p>
    <w:p w14:paraId="2A8FDA77" w14:textId="3B059873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do </w:t>
      </w:r>
      <w:r w:rsidR="0078605E">
        <w:rPr>
          <w:rFonts w:ascii="Open Sans" w:eastAsia="Microsoft Sans Serif" w:hAnsi="Open Sans" w:cs="Open Sans"/>
          <w:sz w:val="20"/>
          <w:szCs w:val="20"/>
        </w:rPr>
        <w:t>zabezpieczenia oraz ochrony istniejącej zieleni</w:t>
      </w:r>
      <w:r w:rsidRPr="00C26957">
        <w:rPr>
          <w:rFonts w:ascii="Open Sans" w:eastAsia="Microsoft Sans Serif" w:hAnsi="Open Sans" w:cs="Open Sans"/>
          <w:sz w:val="20"/>
          <w:szCs w:val="20"/>
        </w:rPr>
        <w:t>:</w:t>
      </w:r>
    </w:p>
    <w:p w14:paraId="6BBCC2CC" w14:textId="77777777" w:rsidR="009D12DA" w:rsidRPr="00C26957" w:rsidRDefault="009D12DA" w:rsidP="00C26957">
      <w:pPr>
        <w:widowControl w:val="0"/>
        <w:numPr>
          <w:ilvl w:val="0"/>
          <w:numId w:val="30"/>
        </w:numPr>
        <w:tabs>
          <w:tab w:val="left" w:pos="4962"/>
          <w:tab w:val="left" w:pos="5103"/>
        </w:tabs>
        <w:autoSpaceDE w:val="0"/>
        <w:autoSpaceDN w:val="0"/>
        <w:spacing w:before="49" w:after="0" w:line="240" w:lineRule="auto"/>
        <w:ind w:left="1560" w:right="452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przed przystąpieniem do realizacji projektu przygotować teren zgodnie z planem organizacji budowy,</w:t>
      </w:r>
    </w:p>
    <w:p w14:paraId="4389F575" w14:textId="77777777" w:rsidR="009D12DA" w:rsidRDefault="009D12DA" w:rsidP="00C26957">
      <w:pPr>
        <w:widowControl w:val="0"/>
        <w:numPr>
          <w:ilvl w:val="0"/>
          <w:numId w:val="30"/>
        </w:numPr>
        <w:tabs>
          <w:tab w:val="left" w:pos="1560"/>
          <w:tab w:val="left" w:pos="1701"/>
        </w:tabs>
        <w:autoSpaceDE w:val="0"/>
        <w:autoSpaceDN w:val="0"/>
        <w:spacing w:after="0" w:line="240" w:lineRule="auto"/>
        <w:ind w:left="1701" w:hanging="283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wygrodzić strefy ochrony drzew i krzewów,</w:t>
      </w:r>
    </w:p>
    <w:p w14:paraId="1E9A7255" w14:textId="77777777" w:rsidR="009D12DA" w:rsidRDefault="009D12DA" w:rsidP="00C26957">
      <w:pPr>
        <w:widowControl w:val="0"/>
        <w:numPr>
          <w:ilvl w:val="0"/>
          <w:numId w:val="30"/>
        </w:numPr>
        <w:tabs>
          <w:tab w:val="left" w:pos="2835"/>
          <w:tab w:val="left" w:pos="3261"/>
        </w:tabs>
        <w:autoSpaceDE w:val="0"/>
        <w:autoSpaceDN w:val="0"/>
        <w:spacing w:after="0" w:line="240" w:lineRule="auto"/>
        <w:ind w:left="1560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zastosować inne formy ochrony drzew (osłona pnia, podwiązanie gałęzi, nadzór inspektora ds. zieleni)</w:t>
      </w:r>
    </w:p>
    <w:p w14:paraId="76D2B706" w14:textId="5C641B07" w:rsidR="0078605E" w:rsidRPr="00C26957" w:rsidRDefault="0078605E" w:rsidP="00C26957">
      <w:pPr>
        <w:widowControl w:val="0"/>
        <w:numPr>
          <w:ilvl w:val="0"/>
          <w:numId w:val="30"/>
        </w:numPr>
        <w:tabs>
          <w:tab w:val="left" w:pos="1560"/>
          <w:tab w:val="left" w:pos="1701"/>
        </w:tabs>
        <w:autoSpaceDE w:val="0"/>
        <w:autoSpaceDN w:val="0"/>
        <w:spacing w:after="120" w:line="240" w:lineRule="auto"/>
        <w:ind w:left="1560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78605E">
        <w:rPr>
          <w:rFonts w:ascii="Open Sans" w:eastAsia="Microsoft Sans Serif" w:hAnsi="Open Sans" w:cs="Open Sans"/>
          <w:sz w:val="20"/>
          <w:szCs w:val="20"/>
        </w:rPr>
        <w:t>p</w:t>
      </w:r>
      <w:r w:rsidR="004C51F3">
        <w:rPr>
          <w:rFonts w:ascii="Open Sans" w:eastAsia="Microsoft Sans Serif" w:hAnsi="Open Sans" w:cs="Open Sans"/>
          <w:sz w:val="20"/>
          <w:szCs w:val="20"/>
        </w:rPr>
        <w:t>rzed przystąpieniem do robót p</w:t>
      </w:r>
      <w:r w:rsidRPr="0078605E">
        <w:rPr>
          <w:rFonts w:ascii="Open Sans" w:eastAsia="Microsoft Sans Serif" w:hAnsi="Open Sans" w:cs="Open Sans"/>
          <w:sz w:val="20"/>
          <w:szCs w:val="20"/>
        </w:rPr>
        <w:t>rzesła</w:t>
      </w:r>
      <w:r>
        <w:rPr>
          <w:rFonts w:ascii="Open Sans" w:eastAsia="Microsoft Sans Serif" w:hAnsi="Open Sans" w:cs="Open Sans"/>
          <w:sz w:val="20"/>
          <w:szCs w:val="20"/>
        </w:rPr>
        <w:t>ć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do akceptacji Zamawiającemu dokumentacj</w:t>
      </w:r>
      <w:r w:rsidR="004C51F3">
        <w:rPr>
          <w:rFonts w:ascii="Open Sans" w:eastAsia="Microsoft Sans Serif" w:hAnsi="Open Sans" w:cs="Open Sans"/>
          <w:sz w:val="20"/>
          <w:szCs w:val="20"/>
        </w:rPr>
        <w:t>ę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fotograficzn</w:t>
      </w:r>
      <w:r w:rsidR="004C51F3">
        <w:rPr>
          <w:rFonts w:ascii="Open Sans" w:eastAsia="Microsoft Sans Serif" w:hAnsi="Open Sans" w:cs="Open Sans"/>
          <w:sz w:val="20"/>
          <w:szCs w:val="20"/>
        </w:rPr>
        <w:t>ą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potwierdzając</w:t>
      </w:r>
      <w:r w:rsidR="004C51F3">
        <w:rPr>
          <w:rFonts w:ascii="Open Sans" w:eastAsia="Microsoft Sans Serif" w:hAnsi="Open Sans" w:cs="Open Sans"/>
          <w:sz w:val="20"/>
          <w:szCs w:val="20"/>
        </w:rPr>
        <w:t>ą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prawidłowe zabezpieczenie zieleni znajdującej się na placu budowy wraz z protokołem zabezpieczenia niezwłocznie po wykonaniu ww. zabezpieczenia.</w:t>
      </w:r>
    </w:p>
    <w:p w14:paraId="2620DEC7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wykonać część opisową do planu organizacji terenu budowy</w:t>
      </w:r>
    </w:p>
    <w:p w14:paraId="21F494E0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3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 okresie trwania budowy, Wykonawca zobowiązany jest do utrzymania układu drogowego w rejonie budowy w należytym stanie technicznym i czystości.</w:t>
      </w:r>
    </w:p>
    <w:p w14:paraId="3F001357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7" w:lineRule="auto"/>
        <w:ind w:left="1276" w:right="455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prowadzić roboty zgodnie z przepisami bhp i ppoż. oraz utrzymywać plac budowy w należytym porządku</w:t>
      </w:r>
    </w:p>
    <w:p w14:paraId="00F2D2C4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przyjąć technologie i organizacje robót, która nie spowoduje dewastacji wykonanych obiektów zlokalizowanych w sąsiedztwie placu budowy, dróg dojazdowych oraz wykonanych robót</w:t>
      </w:r>
    </w:p>
    <w:p w14:paraId="7E8C5ABA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7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zorganizować we własnym zakresie czasowy plac składowy i magazyn urobku powstałego podczas wykonywania robót</w:t>
      </w:r>
    </w:p>
    <w:p w14:paraId="6981943F" w14:textId="3E7EA611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49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prowadzić roboty zgodnie z wymogami Rozporządzenia Ministra Infrastruktury w sprawie warunków technicznych,  jakim powinny odpowiadać  budynki i ich usytuowanie </w:t>
      </w:r>
    </w:p>
    <w:p w14:paraId="2B2111E0" w14:textId="3B1491AF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spełnić wymagania Rozporządzenia Ministra Infrastruktury w sprawie informacji dotyczącej bezpieczeństwa i ochrony zdrowia oraz planu bezpieczeństwa i ochrony zdrowia </w:t>
      </w:r>
    </w:p>
    <w:p w14:paraId="2EB781D0" w14:textId="7EE59A54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spełnić wymagania Rozporządzenia Ministra Infrastruktury</w:t>
      </w:r>
      <w:r w:rsidR="004863F9">
        <w:rPr>
          <w:rFonts w:ascii="Open Sans" w:eastAsia="Microsoft Sans Serif" w:hAnsi="Open Sans" w:cs="Open Sans"/>
          <w:sz w:val="20"/>
          <w:szCs w:val="20"/>
        </w:rPr>
        <w:t xml:space="preserve"> </w:t>
      </w:r>
      <w:r w:rsidRPr="00C26957">
        <w:rPr>
          <w:rFonts w:ascii="Open Sans" w:eastAsia="Microsoft Sans Serif" w:hAnsi="Open Sans" w:cs="Open Sans"/>
          <w:sz w:val="20"/>
          <w:szCs w:val="20"/>
        </w:rPr>
        <w:t xml:space="preserve">w sprawie bezpieczeństwa i higieny pracy podczas wykonywania robót budowlanych </w:t>
      </w:r>
    </w:p>
    <w:p w14:paraId="50FBCE52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bezpieczeństwo warunków pracy dla swoich pracowników</w:t>
      </w:r>
    </w:p>
    <w:p w14:paraId="6726FDBF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przestrzegać przepisów ochrony przeciwpożarowej</w:t>
      </w:r>
    </w:p>
    <w:p w14:paraId="5DE1800C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wypełnienia zobowiązań wynikających z warunków prowadzenia robót</w:t>
      </w:r>
    </w:p>
    <w:p w14:paraId="2EFA2946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usunięcia ewentualnych kolizji, uzgodnień, odbiorów, wyłączeń sieci w celu wykonania i odbioru robót</w:t>
      </w:r>
    </w:p>
    <w:p w14:paraId="4E0E1EE5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sporządzenia protokołów z badań , pomiarów i prób</w:t>
      </w:r>
    </w:p>
    <w:p w14:paraId="0EC42770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dopełnienia warunków prowadzenia robót podanych w dokumentacji</w:t>
      </w:r>
    </w:p>
    <w:p w14:paraId="1629AAEA" w14:textId="77777777" w:rsidR="009D12DA" w:rsidRPr="00C26957" w:rsidRDefault="009D12DA" w:rsidP="009D12DA">
      <w:pPr>
        <w:widowControl w:val="0"/>
        <w:autoSpaceDE w:val="0"/>
        <w:autoSpaceDN w:val="0"/>
        <w:spacing w:before="6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578E8176" w14:textId="77777777" w:rsidR="009D12DA" w:rsidRPr="00C26957" w:rsidRDefault="009D12DA" w:rsidP="00C26957">
      <w:pPr>
        <w:widowControl w:val="0"/>
        <w:autoSpaceDE w:val="0"/>
        <w:autoSpaceDN w:val="0"/>
        <w:spacing w:before="1" w:after="120" w:line="293" w:lineRule="auto"/>
        <w:ind w:left="851" w:right="437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Koszty wynikające z w/w zobowiązań należy uwzględnić w wynagrodzeniu ryczałtowym.</w:t>
      </w:r>
    </w:p>
    <w:p w14:paraId="341BF98F" w14:textId="77777777" w:rsidR="009D12DA" w:rsidRPr="00C26957" w:rsidRDefault="009D12DA" w:rsidP="009D12DA">
      <w:pPr>
        <w:widowControl w:val="0"/>
        <w:autoSpaceDE w:val="0"/>
        <w:autoSpaceDN w:val="0"/>
        <w:spacing w:before="8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041BE70" w14:textId="77777777" w:rsidR="009D12DA" w:rsidRDefault="009D12DA" w:rsidP="00696CB4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Odległość dowozu materiałów masowych (m. in. kamień, piasek, żwir, humus) Wykonawca ustali we własnym zakresie i uwzględni koszty z tym związane w cenie oferty.</w:t>
      </w:r>
    </w:p>
    <w:p w14:paraId="35C3BF05" w14:textId="77777777" w:rsidR="007674FE" w:rsidRPr="00C26957" w:rsidRDefault="007674FE" w:rsidP="00AD28B2">
      <w:pPr>
        <w:widowControl w:val="0"/>
        <w:tabs>
          <w:tab w:val="left" w:pos="1418"/>
        </w:tabs>
        <w:autoSpaceDE w:val="0"/>
        <w:autoSpaceDN w:val="0"/>
        <w:spacing w:before="32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92E3819" w14:textId="29FA1A8B" w:rsidR="009D12DA" w:rsidRPr="00C26957" w:rsidRDefault="009D12DA" w:rsidP="00C26957">
      <w:pPr>
        <w:pStyle w:val="11N1"/>
        <w:numPr>
          <w:ilvl w:val="2"/>
          <w:numId w:val="4"/>
        </w:numPr>
        <w:rPr>
          <w:rFonts w:ascii="Open Sans" w:eastAsia="Microsoft Sans Serif" w:hAnsi="Open Sans" w:cs="Open Sans"/>
          <w:b w:val="0"/>
          <w:bCs w:val="0"/>
          <w:sz w:val="20"/>
          <w:szCs w:val="20"/>
        </w:rPr>
      </w:pPr>
      <w:r w:rsidRPr="00C26957">
        <w:rPr>
          <w:rFonts w:ascii="Open Sans" w:eastAsia="Arial" w:hAnsi="Open Sans" w:cs="Open Sans"/>
          <w:sz w:val="20"/>
          <w:szCs w:val="20"/>
        </w:rPr>
        <w:lastRenderedPageBreak/>
        <w:t xml:space="preserve">W terminie zakończenia </w:t>
      </w:r>
      <w:del w:id="225" w:author="Żółtowska Małgorzata" w:date="2024-04-12T12:39:00Z">
        <w:r w:rsidRPr="00C26957" w:rsidDel="000E6DDF">
          <w:rPr>
            <w:rFonts w:ascii="Open Sans" w:eastAsia="Arial" w:hAnsi="Open Sans" w:cs="Open Sans"/>
            <w:sz w:val="20"/>
            <w:szCs w:val="20"/>
          </w:rPr>
          <w:delText>odbioru zadania</w:delText>
        </w:r>
      </w:del>
      <w:ins w:id="226" w:author="Żółtowska Małgorzata" w:date="2024-04-12T12:39:00Z">
        <w:r w:rsidR="000E6DDF">
          <w:rPr>
            <w:rFonts w:ascii="Open Sans" w:eastAsia="Arial" w:hAnsi="Open Sans" w:cs="Open Sans"/>
            <w:sz w:val="20"/>
            <w:szCs w:val="20"/>
          </w:rPr>
          <w:t>robót</w:t>
        </w:r>
      </w:ins>
      <w:r w:rsidRPr="00C26957">
        <w:rPr>
          <w:rFonts w:ascii="Open Sans" w:eastAsia="Arial" w:hAnsi="Open Sans" w:cs="Open Sans"/>
          <w:sz w:val="20"/>
          <w:szCs w:val="20"/>
        </w:rPr>
        <w:t xml:space="preserve"> Wykonawca dostarczy:</w:t>
      </w:r>
    </w:p>
    <w:p w14:paraId="3D2AFA96" w14:textId="1A6D01E9" w:rsidR="009D12DA" w:rsidRPr="00C26957" w:rsidRDefault="009D12DA" w:rsidP="00C26957">
      <w:pPr>
        <w:widowControl w:val="0"/>
        <w:numPr>
          <w:ilvl w:val="0"/>
          <w:numId w:val="28"/>
        </w:numPr>
        <w:tabs>
          <w:tab w:val="left" w:pos="1560"/>
        </w:tabs>
        <w:autoSpaceDE w:val="0"/>
        <w:autoSpaceDN w:val="0"/>
        <w:spacing w:before="71" w:after="0" w:line="295" w:lineRule="auto"/>
        <w:ind w:right="454" w:hanging="16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dokumentację powykonawczą budowlaną zgodnie z Rozporządzeniem Ministra Gospodarki Przestrzennej i Budownictwa z dn. 21.02.1995 r. w sprawie rodzaju i zakresu opracowań geodezyjno-kartograficznych oraz czynności geodezyjnych obowiązujących w budownictwie w branżach w 2 egz. w tym 1 egz. dla Zamawiającego, 1 egz. dla Użytkownika.</w:t>
      </w:r>
    </w:p>
    <w:p w14:paraId="34DC2EB9" w14:textId="77777777" w:rsidR="009D12DA" w:rsidRPr="00C26957" w:rsidRDefault="009D12DA" w:rsidP="00C26957">
      <w:pPr>
        <w:widowControl w:val="0"/>
        <w:tabs>
          <w:tab w:val="left" w:pos="1560"/>
        </w:tabs>
        <w:autoSpaceDE w:val="0"/>
        <w:autoSpaceDN w:val="0"/>
        <w:spacing w:before="2" w:after="0" w:line="240" w:lineRule="auto"/>
        <w:ind w:hanging="166"/>
        <w:rPr>
          <w:rFonts w:ascii="Open Sans" w:eastAsia="Microsoft Sans Serif" w:hAnsi="Open Sans" w:cs="Open Sans"/>
          <w:sz w:val="20"/>
          <w:szCs w:val="20"/>
        </w:rPr>
      </w:pPr>
    </w:p>
    <w:p w14:paraId="7DF94E10" w14:textId="77777777" w:rsidR="009D12DA" w:rsidRPr="00C26957" w:rsidRDefault="009D12DA" w:rsidP="00C26957">
      <w:pPr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336" w:lineRule="auto"/>
        <w:ind w:right="450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Materiały i wyroby użyte do wykonania przedmiotu zamówienia winny spełniać wymogi określone w:</w:t>
      </w:r>
    </w:p>
    <w:p w14:paraId="6034BA5D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1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Deklaracji właściwości użytkowych zgodnie z Rozporządzeniem Parlamentu Europejskiego i Rady UE Nr 305/2011 z dnia 09 marca 2011 r. wraz z Rozporządzeniem delegowanym 574/2014 zmieniającym załącznik III do rozporządzenia Parlamentu Europejskiego i Rady (UE) nr 305/2011</w:t>
      </w:r>
    </w:p>
    <w:p w14:paraId="61DE7A0B" w14:textId="62EEFC3E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0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Obwieszczeniem Marszałka Sejmu Rzeczypospolitej Polskiej z dnia 7 lipca 2020r. w sprawie ogłoszenia jednolitego tekstu ustawy – Prawo budowlane  wraz z załącznikiem: Ustawą z dnia 7 lipca 1994 r. Prawo budowlane</w:t>
      </w:r>
    </w:p>
    <w:p w14:paraId="2EFCE64B" w14:textId="054FC3FF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before="1" w:after="0" w:line="297" w:lineRule="auto"/>
        <w:ind w:right="456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Ustawie o wyrobach budowlanych z dnia 16 kwietnia 2004 r.,</w:t>
      </w:r>
    </w:p>
    <w:p w14:paraId="371B8D1C" w14:textId="601ECF92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2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Rozporządzenia Ministra Infrastruktury z dnia 11 sierpnia 2004 r. w sprawie sposobów deklarowania właściwości wyrobów budowlanych oraz sposobu znakowania ich znakiem budowlanym.</w:t>
      </w:r>
    </w:p>
    <w:p w14:paraId="3701380D" w14:textId="77777777" w:rsidR="009D12DA" w:rsidRPr="00C26957" w:rsidRDefault="009D12DA" w:rsidP="009D12DA">
      <w:pPr>
        <w:widowControl w:val="0"/>
        <w:autoSpaceDE w:val="0"/>
        <w:autoSpaceDN w:val="0"/>
        <w:spacing w:before="5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44D00C23" w14:textId="77777777" w:rsidR="009D12DA" w:rsidRPr="00C26957" w:rsidRDefault="009D12DA" w:rsidP="00106232">
      <w:pPr>
        <w:widowControl w:val="0"/>
        <w:autoSpaceDE w:val="0"/>
        <w:autoSpaceDN w:val="0"/>
        <w:spacing w:after="0" w:line="290" w:lineRule="auto"/>
        <w:ind w:left="284" w:right="452"/>
        <w:jc w:val="both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Na wszystkie materiały wykonawca dostarczy atesty lub świadectwa (np. Instytutu Techniki Budowlanej) dopuszczające stosowanie ich w obiektach użyteczności publicznej oraz deklarację własności użytkowych - przed wbudowaniem.</w:t>
      </w:r>
    </w:p>
    <w:p w14:paraId="7C6E6424" w14:textId="77777777" w:rsidR="009D12DA" w:rsidRPr="00C26957" w:rsidRDefault="009D12DA" w:rsidP="009D12DA">
      <w:pPr>
        <w:widowControl w:val="0"/>
        <w:autoSpaceDE w:val="0"/>
        <w:autoSpaceDN w:val="0"/>
        <w:spacing w:before="5" w:after="0" w:line="240" w:lineRule="auto"/>
        <w:rPr>
          <w:rFonts w:ascii="Open Sans" w:eastAsia="Microsoft Sans Serif" w:hAnsi="Open Sans" w:cs="Open Sans"/>
          <w:b/>
          <w:sz w:val="20"/>
          <w:szCs w:val="20"/>
        </w:rPr>
      </w:pPr>
    </w:p>
    <w:p w14:paraId="74D4B09B" w14:textId="044754E2" w:rsidR="00C641D4" w:rsidRDefault="009D12DA" w:rsidP="006E0143">
      <w:pPr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276" w:lineRule="auto"/>
        <w:ind w:right="455"/>
        <w:jc w:val="both"/>
        <w:rPr>
          <w:rFonts w:ascii="Open Sans" w:eastAsia="Microsoft Sans Serif" w:hAnsi="Open Sans" w:cs="Open Sans"/>
          <w:b/>
          <w:sz w:val="20"/>
          <w:szCs w:val="20"/>
        </w:rPr>
      </w:pPr>
      <w:r w:rsidRPr="00C26957">
        <w:rPr>
          <w:rFonts w:ascii="Open Sans" w:eastAsia="Microsoft Sans Serif" w:hAnsi="Open Sans" w:cs="Open Sans"/>
          <w:b/>
          <w:sz w:val="20"/>
          <w:szCs w:val="20"/>
        </w:rPr>
        <w:t>Wykonawca zapewni dla zrealizowania robót kierownika budowy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 xml:space="preserve"> </w:t>
      </w:r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>posiadającego uprawnienia budowlane do kierowania robotami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 xml:space="preserve"> </w:t>
      </w:r>
      <w:r w:rsidR="00DE4BBA">
        <w:rPr>
          <w:rFonts w:ascii="Open Sans" w:eastAsia="Microsoft Sans Serif" w:hAnsi="Open Sans" w:cs="Open Sans"/>
          <w:b/>
          <w:sz w:val="20"/>
          <w:szCs w:val="20"/>
        </w:rPr>
        <w:t>b</w:t>
      </w:r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>udowlanymi w specjalności konstrukcyjno – budowlanej lub inżynieryjnej drogowej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>.</w:t>
      </w:r>
      <w:bookmarkEnd w:id="217"/>
    </w:p>
    <w:p w14:paraId="645797A3" w14:textId="77777777" w:rsidR="006E0143" w:rsidRPr="002F58B7" w:rsidRDefault="006E0143" w:rsidP="006E0143">
      <w:pPr>
        <w:pStyle w:val="11N1"/>
        <w:numPr>
          <w:ilvl w:val="0"/>
          <w:numId w:val="0"/>
        </w:numPr>
        <w:ind w:left="792"/>
        <w:rPr>
          <w:rStyle w:val="Heading4"/>
          <w:rFonts w:ascii="Open Sans" w:eastAsia="Microsoft Sans Serif" w:hAnsi="Open Sans" w:cs="Open Sans"/>
          <w:b w:val="0"/>
          <w:sz w:val="20"/>
          <w:szCs w:val="20"/>
          <w:shd w:val="clear" w:color="auto" w:fill="auto"/>
        </w:rPr>
      </w:pPr>
    </w:p>
    <w:p w14:paraId="496818D0" w14:textId="653A8888" w:rsidR="00E82D6C" w:rsidRPr="00152282" w:rsidRDefault="00E82D6C" w:rsidP="00C26957">
      <w:pPr>
        <w:pStyle w:val="Akapitzlist"/>
        <w:numPr>
          <w:ilvl w:val="0"/>
          <w:numId w:val="1"/>
        </w:numPr>
        <w:rPr>
          <w:rStyle w:val="Heading3"/>
          <w:rFonts w:ascii="Open Sans" w:hAnsi="Open Sans" w:cs="Open Sans"/>
          <w:b/>
          <w:bCs/>
        </w:rPr>
      </w:pPr>
      <w:bookmarkStart w:id="227" w:name="_Toc130216458"/>
      <w:r w:rsidRPr="00152282">
        <w:rPr>
          <w:rStyle w:val="Heading3"/>
          <w:rFonts w:ascii="Open Sans" w:hAnsi="Open Sans" w:cs="Open Sans"/>
          <w:b/>
          <w:bCs/>
        </w:rPr>
        <w:t>Część informacyjna programu funkcjonalno-użytkowego</w:t>
      </w:r>
      <w:bookmarkEnd w:id="227"/>
    </w:p>
    <w:p w14:paraId="514B2094" w14:textId="0B7EF506" w:rsidR="00CF5E74" w:rsidRPr="001D087A" w:rsidRDefault="00FD5DB8" w:rsidP="001D087A">
      <w:pPr>
        <w:pStyle w:val="N1"/>
        <w:numPr>
          <w:ilvl w:val="0"/>
          <w:numId w:val="13"/>
        </w:numPr>
        <w:rPr>
          <w:rStyle w:val="Heading4"/>
          <w:rFonts w:ascii="Open Sans" w:hAnsi="Open Sans" w:cs="Open Sans"/>
          <w:sz w:val="20"/>
          <w:szCs w:val="20"/>
        </w:rPr>
      </w:pPr>
      <w:bookmarkStart w:id="228" w:name="_Toc130216460"/>
      <w:r w:rsidRPr="001D087A">
        <w:rPr>
          <w:rStyle w:val="Heading4"/>
          <w:rFonts w:ascii="Open Sans" w:hAnsi="Open Sans" w:cs="Open Sans"/>
          <w:sz w:val="20"/>
          <w:szCs w:val="20"/>
        </w:rPr>
        <w:t>Przepisy prawne i normy związane z projektowaniem  i wykonaniem zamierzenia budowlanego</w:t>
      </w:r>
      <w:bookmarkEnd w:id="228"/>
    </w:p>
    <w:p w14:paraId="03F29691" w14:textId="08B06299" w:rsidR="00BA6AC8" w:rsidRPr="00152282" w:rsidRDefault="00CF5E74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t xml:space="preserve">Dokumentacja oraz wykonywane na jej podstawie roboty budowlane muszą być zgodne </w:t>
      </w:r>
      <w:r w:rsidRPr="00152282">
        <w:rPr>
          <w:rFonts w:ascii="Open Sans" w:hAnsi="Open Sans" w:cs="Open Sans"/>
          <w:color w:val="212529"/>
          <w:sz w:val="20"/>
          <w:szCs w:val="20"/>
        </w:rPr>
        <w:br/>
        <w:t>z obowiązującymi przepisami Prawa Budowlanego, przepisami technicznobudowlanymi, przepisami</w:t>
      </w:r>
      <w:r w:rsidR="00010567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odrębnymi oraz obowiązującymi normami lub ich odpowiednikami. Wybór ważniejszych przepisów, </w:t>
      </w:r>
      <w:r w:rsidRPr="00152282">
        <w:rPr>
          <w:rFonts w:ascii="Open Sans" w:hAnsi="Open Sans" w:cs="Open Sans"/>
          <w:color w:val="212529"/>
          <w:sz w:val="20"/>
          <w:szCs w:val="20"/>
        </w:rPr>
        <w:br/>
        <w:t>w ich najaktualniejszym brzmieniu na dzień sporządzenia PFU:</w:t>
      </w:r>
    </w:p>
    <w:p w14:paraId="7B06FF04" w14:textId="045F55F3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E957A9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Ustawa z dnia 7 lipca 1994 r. Prawo budowlane,  </w:t>
      </w:r>
    </w:p>
    <w:p w14:paraId="0AD349B8" w14:textId="6C7D20EA" w:rsidR="007C395C" w:rsidRPr="00152282" w:rsidRDefault="007C395C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E957A9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>Ustawa z dnia 27 marca 2003 r. o planowaniu i zagospodarowaniu przestrzennym,</w:t>
      </w:r>
    </w:p>
    <w:p w14:paraId="5F13A3D2" w14:textId="27560CDE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12 kwietnia 2002 r. w sprawie warunków technicznych, jakim powinny odpowiadać budynki i ich usytuowanie, , </w:t>
      </w:r>
    </w:p>
    <w:p w14:paraId="180EF67F" w14:textId="2B386D87" w:rsidR="00DF51D3" w:rsidRPr="00152282" w:rsidRDefault="00DF51D3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lastRenderedPageBreak/>
        <w:t>-  Rozporządzenie Ministra Rozwoju z dnia 11 września 2020 r. w sprawie szczegółowego zakresu i formy projektu budowlanego)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5266F9A8" w14:textId="464872EF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 xml:space="preserve">Rozporządzenie Ministra Rozwoju i Technologii z dnia 20 grudnia 2021 r. w sprawie szczegółowego zakresu i formy dokumentacji projektowej, specyfikacji technicznych wykonania i odbioru robót budowlanych oraz programu funkcjonalno-użytkowego </w:t>
      </w:r>
    </w:p>
    <w:p w14:paraId="173F77E2" w14:textId="646E14F6" w:rsidR="00FE35C6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 xml:space="preserve"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 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5559D2B2" w14:textId="6B73EFE9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23 czerwca 2003 r. w sprawie informacji dotyczącej bezpieczeństwa i ochrony zdrowia oraz planu bezpieczeństwa i ochrony zdrowia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5BEF087E" w14:textId="59C7B3CE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Transportu, Budownictwa I Gospodarki Morskiej z dnia 25 kwietnia 2012 r. w sprawie ustalania geotechnicznych warunków posadawiania obiektów budowlanych,</w:t>
      </w:r>
    </w:p>
    <w:p w14:paraId="17DA0E7A" w14:textId="73E043C6" w:rsidR="00E56301" w:rsidRPr="00152282" w:rsidRDefault="00E56301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17 maja 1989 r. Prawo geodezyjne i kartograficzne </w:t>
      </w:r>
    </w:p>
    <w:p w14:paraId="4F525E0C" w14:textId="6E4CC4C0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Ustawa z dnia 11 września 2019 r. - Prawo zamówień publicznych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, </w:t>
      </w:r>
    </w:p>
    <w:p w14:paraId="53A12345" w14:textId="48AB8D39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16 kwietnia 2004 r. o wyrobach budowlanych, , </w:t>
      </w:r>
    </w:p>
    <w:p w14:paraId="0EE3ED21" w14:textId="7855ABC8" w:rsidR="008464FD" w:rsidRPr="00152282" w:rsidRDefault="008464FD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sz w:val="20"/>
          <w:szCs w:val="20"/>
        </w:rPr>
        <w:t xml:space="preserve">Ustawa z dnia 12 grudnia 2003 r. o ogólnym bezpieczeństwie produktów </w:t>
      </w:r>
    </w:p>
    <w:p w14:paraId="220EB5D5" w14:textId="6FF635DC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24 sierpnia 1991 r. o ochronie przeciwpożarowej </w:t>
      </w:r>
    </w:p>
    <w:p w14:paraId="4253F492" w14:textId="3F56A823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27 kwietnia 2001 r. Prawo ochrony środowiska </w:t>
      </w:r>
    </w:p>
    <w:p w14:paraId="37F580BE" w14:textId="04F5C806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14 grudnia 2012 r. o odpadach, , </w:t>
      </w:r>
    </w:p>
    <w:p w14:paraId="4711E2D3" w14:textId="325FC5D5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Pracy i Polityki Społecznej z dnia 26 września 1997 r. w sprawie ogólnych przepisów bezpieczeństwa i higieny pracy, </w:t>
      </w:r>
    </w:p>
    <w:p w14:paraId="3F816AD0" w14:textId="1F354656" w:rsidR="00202E59" w:rsidRPr="00152282" w:rsidRDefault="00202E5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6 lutego 2003r. w sprawie bezpieczeństwa pracy i higieny pracy podczas wykonywania robót budowlanych,</w:t>
      </w:r>
    </w:p>
    <w:p w14:paraId="157EE0C4" w14:textId="53DF923E" w:rsidR="00202E59" w:rsidRPr="00152282" w:rsidRDefault="00202E5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„Warunki techniczne wykonania i odbioru robót budowlano-montażowych” Arkady, Warszawa 1997;</w:t>
      </w:r>
    </w:p>
    <w:p w14:paraId="2E1311DE" w14:textId="6058BB2F" w:rsidR="00BA6AC8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Polskie Normy zgodnie z załącznikiem do Rozporządzenia</w:t>
      </w:r>
      <w:r w:rsidRPr="00152282">
        <w:rPr>
          <w:rFonts w:ascii="Open Sans" w:hAnsi="Open Sans" w:cs="Open Sans"/>
          <w:sz w:val="20"/>
          <w:szCs w:val="20"/>
        </w:rPr>
        <w:t xml:space="preserve"> Ministra Infrastruktury z dnia 12 kwietnia 2002 w sprawie warunków technicznych, jakim powinny odpowiadać budynki i ich usytuowanie.</w:t>
      </w:r>
    </w:p>
    <w:p w14:paraId="6892298E" w14:textId="4A826D21" w:rsidR="004315D9" w:rsidRPr="00152282" w:rsidRDefault="004315D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Normy związane z </w:t>
      </w:r>
      <w:r w:rsidR="00DD0E2F" w:rsidRPr="00152282">
        <w:rPr>
          <w:rFonts w:ascii="Open Sans" w:hAnsi="Open Sans" w:cs="Open Sans"/>
          <w:color w:val="212529"/>
          <w:sz w:val="20"/>
          <w:szCs w:val="20"/>
        </w:rPr>
        <w:t xml:space="preserve">szczegółowym </w:t>
      </w:r>
      <w:r w:rsidRPr="00152282">
        <w:rPr>
          <w:rFonts w:ascii="Open Sans" w:hAnsi="Open Sans" w:cs="Open Sans"/>
          <w:color w:val="212529"/>
          <w:sz w:val="20"/>
          <w:szCs w:val="20"/>
        </w:rPr>
        <w:t>zakresem zamówienia, m.in.</w:t>
      </w:r>
    </w:p>
    <w:p w14:paraId="14D2264E" w14:textId="089EEC65" w:rsidR="008113D0" w:rsidRPr="00152282" w:rsidRDefault="00025F11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bookmarkStart w:id="229" w:name="_Hlk106109375"/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bookmarkEnd w:id="229"/>
      <w:r w:rsidR="00010567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>PN-EN 15330-1:2014-02 - Nawierzchnie terenów sportowych -- Darń syntetyczna</w:t>
      </w:r>
      <w:r w:rsidR="007C3DC6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>i mechanicznie igłowane nawierzchnie przeznaczone głównie do użytkowania w terenie niekrytym -- Część 1: Specyfikacja nawierzchni z darni syntetycznej stosowanych w piłce nożnej, hokeju, treningu rugby, tenisie i w uprawianiu wielu dyscyplin sportowych</w:t>
      </w:r>
    </w:p>
    <w:p w14:paraId="6B72A85E" w14:textId="77777777" w:rsidR="00243D03" w:rsidRPr="00152282" w:rsidRDefault="00243D03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</w:p>
    <w:p w14:paraId="09D50ACC" w14:textId="70B4696F" w:rsidR="005D2483" w:rsidRPr="00152282" w:rsidRDefault="005D2483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</w:pPr>
      <w:r w:rsidRPr="00152282"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  <w:t>Uwaga: Brak wyszczególnienia w niniejszym programie funkcjonalno-użytkowym jakiegokolwiek z obowiązujących aktów prawnych nie zwalnia Wykonawcy od ich stosowania.</w:t>
      </w:r>
    </w:p>
    <w:p w14:paraId="4D0BF54C" w14:textId="77777777" w:rsidR="005D2483" w:rsidRPr="00152282" w:rsidRDefault="005D2483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</w:pPr>
      <w:r w:rsidRPr="00152282"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  <w:t>Należy odnosić się do aktów prawnych i norm aktualnych w czasie opracowywania dokumentacji projektowej i prowadzenia robót budowlanych.</w:t>
      </w:r>
    </w:p>
    <w:sectPr w:rsidR="005D2483" w:rsidRPr="00152282" w:rsidSect="00C45AE6">
      <w:footerReference w:type="default" r:id="rId17"/>
      <w:pgSz w:w="11906" w:h="16838"/>
      <w:pgMar w:top="1440" w:right="1274" w:bottom="1440" w:left="1440" w:header="708" w:footer="45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69" w:author="Żółtowska Małgorzata" w:date="2024-04-12T12:20:00Z" w:initials="MŻ">
    <w:p w14:paraId="1F634142" w14:textId="77777777" w:rsidR="00AE5B18" w:rsidRDefault="00AE5B18" w:rsidP="00AE5B18">
      <w:pPr>
        <w:pStyle w:val="Tekstkomentarza"/>
      </w:pPr>
      <w:r>
        <w:rPr>
          <w:rStyle w:val="Odwoaniedokomentarza"/>
        </w:rPr>
        <w:annotationRef/>
      </w:r>
      <w:r>
        <w:t>Pływakowe są chyba przy wodzie z sieci lub zbiornika</w:t>
      </w:r>
    </w:p>
  </w:comment>
  <w:comment w:id="128" w:author="Żółtowska Małgorzata" w:date="2024-04-12T12:29:00Z" w:initials="MŻ">
    <w:p w14:paraId="053F3AD2" w14:textId="77777777" w:rsidR="00A630F1" w:rsidRDefault="00A630F1" w:rsidP="00A630F1">
      <w:pPr>
        <w:pStyle w:val="Tekstkomentarza"/>
      </w:pPr>
      <w:r>
        <w:rPr>
          <w:rStyle w:val="Odwoaniedokomentarza"/>
        </w:rPr>
        <w:annotationRef/>
      </w:r>
      <w:r>
        <w:t>Czy urządzenia maja być drewniane?? Jak tak to trzeba dodac z jakiego drewna i jak zabezpieczonego i min. przekroje</w:t>
      </w:r>
    </w:p>
  </w:comment>
  <w:comment w:id="136" w:author="Żółtowska Małgorzata" w:date="2024-04-12T12:27:00Z" w:initials="MŻ">
    <w:p w14:paraId="35A76F73" w14:textId="6923065B" w:rsidR="00A630F1" w:rsidRDefault="00A630F1" w:rsidP="00A630F1">
      <w:pPr>
        <w:pStyle w:val="Tekstkomentarza"/>
      </w:pPr>
      <w:r>
        <w:rPr>
          <w:rStyle w:val="Odwoaniedokomentarza"/>
        </w:rPr>
        <w:annotationRef/>
      </w:r>
      <w:r>
        <w:t xml:space="preserve">Czy tam są już jakieś urządzenia? I mają jakąś barwę ? Jak nie to trzeba dodać: </w:t>
      </w:r>
      <w:r>
        <w:rPr>
          <w:i/>
          <w:iCs/>
        </w:rPr>
        <w:t>palety barw ziemi lub jakoś tak ☺️ ...</w:t>
      </w:r>
    </w:p>
  </w:comment>
  <w:comment w:id="193" w:author="Żółtowska Małgorzata" w:date="2024-04-12T12:20:00Z" w:initials="MŻ">
    <w:p w14:paraId="0DC837D8" w14:textId="68308D87" w:rsidR="007B26F0" w:rsidRDefault="007B26F0" w:rsidP="00AE5B18">
      <w:pPr>
        <w:pStyle w:val="Tekstkomentarza"/>
      </w:pPr>
      <w:r>
        <w:rPr>
          <w:rStyle w:val="Odwoaniedokomentarza"/>
        </w:rPr>
        <w:annotationRef/>
      </w:r>
      <w:r>
        <w:t>J.w.</w:t>
      </w:r>
    </w:p>
  </w:comment>
  <w:comment w:id="220" w:author="Żółtowska Małgorzata" w:date="2024-04-12T12:35:00Z" w:initials="MŻ">
    <w:p w14:paraId="4DB2BE39" w14:textId="77777777" w:rsidR="000E6DDF" w:rsidRDefault="000E6DDF" w:rsidP="000E6DDF">
      <w:pPr>
        <w:pStyle w:val="Tekstkomentarza"/>
      </w:pPr>
      <w:r>
        <w:rPr>
          <w:rStyle w:val="Odwoaniedokomentarza"/>
        </w:rPr>
        <w:annotationRef/>
      </w:r>
      <w:r>
        <w:t>J.w.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F634142" w15:done="0"/>
  <w15:commentEx w15:paraId="053F3AD2" w15:done="0"/>
  <w15:commentEx w15:paraId="35A76F73" w15:done="0"/>
  <w15:commentEx w15:paraId="0DC837D8" w15:done="0"/>
  <w15:commentEx w15:paraId="4DB2BE3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48E3E54" w16cex:dateUtc="2024-04-12T10:20:00Z">
    <w16cex:extLst>
      <w16:ext w16:uri="{CE6994B0-6A32-4C9F-8C6B-6E91EDA988CE}">
        <cr:reactions xmlns:cr="http://schemas.microsoft.com/office/comments/2020/reactions">
          <cr:reaction reactionType="1">
            <cr:reactionInfo dateUtc="2024-04-16T08:51:05Z">
              <cr:user userId="S::agata.jewstafiew@gdansk.gda.pl::2a8143da-ab25-4317-bf72-0b57aa8e1ea1" userProvider="AD" userName="Jewstafiew Agata"/>
            </cr:reactionInfo>
          </cr:reaction>
        </cr:reactions>
      </w16:ext>
    </w16cex:extLst>
  </w16cex:commentExtensible>
  <w16cex:commentExtensible w16cex:durableId="755D9130" w16cex:dateUtc="2024-04-12T10:29:00Z">
    <w16cex:extLst>
      <w16:ext w16:uri="{CE6994B0-6A32-4C9F-8C6B-6E91EDA988CE}">
        <cr:reactions xmlns:cr="http://schemas.microsoft.com/office/comments/2020/reactions">
          <cr:reaction reactionType="1">
            <cr:reactionInfo dateUtc="2024-04-16T13:38:41Z">
              <cr:user userId="S::agata.jewstafiew@gdansk.gda.pl::2a8143da-ab25-4317-bf72-0b57aa8e1ea1" userProvider="AD" userName="Jewstafiew Agata"/>
            </cr:reactionInfo>
          </cr:reaction>
        </cr:reactions>
      </w16:ext>
    </w16cex:extLst>
  </w16cex:commentExtensible>
  <w16cex:commentExtensible w16cex:durableId="1DE0677B" w16cex:dateUtc="2024-04-12T10:27:00Z">
    <w16cex:extLst>
      <w16:ext w16:uri="{CE6994B0-6A32-4C9F-8C6B-6E91EDA988CE}">
        <cr:reactions xmlns:cr="http://schemas.microsoft.com/office/comments/2020/reactions">
          <cr:reaction reactionType="1">
            <cr:reactionInfo dateUtc="2024-04-16T13:36:35Z">
              <cr:user userId="S::agata.jewstafiew@gdansk.gda.pl::2a8143da-ab25-4317-bf72-0b57aa8e1ea1" userProvider="AD" userName="Jewstafiew Agata"/>
            </cr:reactionInfo>
          </cr:reaction>
        </cr:reactions>
      </w16:ext>
    </w16cex:extLst>
  </w16cex:commentExtensible>
  <w16cex:commentExtensible w16cex:durableId="3A3FA3D6" w16cex:dateUtc="2024-04-12T10:20:00Z">
    <w16cex:extLst>
      <w16:ext w16:uri="{CE6994B0-6A32-4C9F-8C6B-6E91EDA988CE}">
        <cr:reactions xmlns:cr="http://schemas.microsoft.com/office/comments/2020/reactions">
          <cr:reaction reactionType="1">
            <cr:reactionInfo dateUtc="2024-04-16T13:49:37Z">
              <cr:user userId="S::agata.jewstafiew@gdansk.gda.pl::2a8143da-ab25-4317-bf72-0b57aa8e1ea1" userProvider="AD" userName="Jewstafiew Agata"/>
            </cr:reactionInfo>
          </cr:reaction>
        </cr:reactions>
      </w16:ext>
    </w16cex:extLst>
  </w16cex:commentExtensible>
  <w16cex:commentExtensible w16cex:durableId="4B46508F" w16cex:dateUtc="2024-04-12T10:35:00Z">
    <w16cex:extLst>
      <w16:ext w16:uri="{CE6994B0-6A32-4C9F-8C6B-6E91EDA988CE}">
        <cr:reactions xmlns:cr="http://schemas.microsoft.com/office/comments/2020/reactions">
          <cr:reaction reactionType="1">
            <cr:reactionInfo dateUtc="2024-04-16T13:54:36Z">
              <cr:user userId="S::agata.jewstafiew@gdansk.gda.pl::2a8143da-ab25-4317-bf72-0b57aa8e1ea1" userProvider="AD" userName="Jewstafiew Agata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F634142" w16cid:durableId="548E3E54"/>
  <w16cid:commentId w16cid:paraId="053F3AD2" w16cid:durableId="755D9130"/>
  <w16cid:commentId w16cid:paraId="35A76F73" w16cid:durableId="1DE0677B"/>
  <w16cid:commentId w16cid:paraId="0DC837D8" w16cid:durableId="3A3FA3D6"/>
  <w16cid:commentId w16cid:paraId="4DB2BE39" w16cid:durableId="4B4650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82F5E" w14:textId="77777777" w:rsidR="00B63B22" w:rsidRDefault="00B63B22" w:rsidP="000E5DF9">
      <w:pPr>
        <w:spacing w:after="0" w:line="240" w:lineRule="auto"/>
      </w:pPr>
      <w:r>
        <w:separator/>
      </w:r>
    </w:p>
  </w:endnote>
  <w:endnote w:type="continuationSeparator" w:id="0">
    <w:p w14:paraId="26C7D913" w14:textId="77777777" w:rsidR="00B63B22" w:rsidRDefault="00B63B22" w:rsidP="000E5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zwajcar EE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56282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5A39BA" w14:textId="1EC2477B" w:rsidR="005031A0" w:rsidRDefault="005031A0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3072B4" w14:textId="77777777" w:rsidR="005031A0" w:rsidRDefault="005031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521C9" w14:textId="77777777" w:rsidR="00B63B22" w:rsidRDefault="00B63B22" w:rsidP="000E5DF9">
      <w:pPr>
        <w:spacing w:after="0" w:line="240" w:lineRule="auto"/>
      </w:pPr>
      <w:r>
        <w:separator/>
      </w:r>
    </w:p>
  </w:footnote>
  <w:footnote w:type="continuationSeparator" w:id="0">
    <w:p w14:paraId="0A46B0AD" w14:textId="77777777" w:rsidR="00B63B22" w:rsidRDefault="00B63B22" w:rsidP="000E5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408EB3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EFDAF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277A4E"/>
    <w:multiLevelType w:val="hybridMultilevel"/>
    <w:tmpl w:val="BF0CD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CF38C1"/>
    <w:multiLevelType w:val="hybridMultilevel"/>
    <w:tmpl w:val="FD0406B2"/>
    <w:lvl w:ilvl="0" w:tplc="04150017">
      <w:start w:val="1"/>
      <w:numFmt w:val="lowerLetter"/>
      <w:lvlText w:val="%1)"/>
      <w:lvlJc w:val="left"/>
      <w:pPr>
        <w:ind w:left="2095" w:hanging="380"/>
      </w:pPr>
      <w:rPr>
        <w:rFonts w:hint="default"/>
        <w:w w:val="101"/>
        <w:sz w:val="19"/>
        <w:szCs w:val="19"/>
        <w:lang w:val="pl-PL" w:eastAsia="en-US" w:bidi="ar-SA"/>
      </w:rPr>
    </w:lvl>
    <w:lvl w:ilvl="1" w:tplc="FFFFFFFF">
      <w:numFmt w:val="bullet"/>
      <w:lvlText w:val="•"/>
      <w:lvlJc w:val="left"/>
      <w:pPr>
        <w:ind w:left="2912" w:hanging="38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724" w:hanging="38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536" w:hanging="38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348" w:hanging="38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160" w:hanging="38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972" w:hanging="38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784" w:hanging="38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596" w:hanging="380"/>
      </w:pPr>
      <w:rPr>
        <w:rFonts w:hint="default"/>
        <w:lang w:val="pl-PL" w:eastAsia="en-US" w:bidi="ar-SA"/>
      </w:rPr>
    </w:lvl>
  </w:abstractNum>
  <w:abstractNum w:abstractNumId="4" w15:restartNumberingAfterBreak="0">
    <w:nsid w:val="011F2002"/>
    <w:multiLevelType w:val="multilevel"/>
    <w:tmpl w:val="77CEA4D8"/>
    <w:lvl w:ilvl="0">
      <w:start w:val="2"/>
      <w:numFmt w:val="decimal"/>
      <w:lvlText w:val="%1"/>
      <w:lvlJc w:val="left"/>
      <w:pPr>
        <w:ind w:left="1579" w:hanging="552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79" w:hanging="552"/>
      </w:pPr>
      <w:rPr>
        <w:rFonts w:ascii="Microsoft Sans Serif" w:eastAsia="Microsoft Sans Serif" w:hAnsi="Microsoft Sans Serif" w:cs="Microsoft Sans Serif" w:hint="default"/>
        <w:spacing w:val="-2"/>
        <w:w w:val="97"/>
        <w:sz w:val="19"/>
        <w:szCs w:val="19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905" w:hanging="327"/>
      </w:pPr>
      <w:rPr>
        <w:rFonts w:ascii="Open Sans" w:eastAsia="Microsoft Sans Serif" w:hAnsi="Open Sans" w:cs="Open Sans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748" w:hanging="32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73" w:hanging="32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97" w:hanging="32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2" w:hanging="32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46" w:hanging="32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71" w:hanging="327"/>
      </w:pPr>
      <w:rPr>
        <w:rFonts w:hint="default"/>
        <w:lang w:val="pl-PL" w:eastAsia="en-US" w:bidi="ar-SA"/>
      </w:rPr>
    </w:lvl>
  </w:abstractNum>
  <w:abstractNum w:abstractNumId="5" w15:restartNumberingAfterBreak="0">
    <w:nsid w:val="030F06B3"/>
    <w:multiLevelType w:val="multilevel"/>
    <w:tmpl w:val="43801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8D0F1C"/>
    <w:multiLevelType w:val="hybridMultilevel"/>
    <w:tmpl w:val="9B94EF0E"/>
    <w:lvl w:ilvl="0" w:tplc="956CBC3C">
      <w:numFmt w:val="bullet"/>
      <w:lvlText w:val=""/>
      <w:lvlJc w:val="left"/>
      <w:pPr>
        <w:ind w:left="1300" w:hanging="274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1" w:tplc="E708AC50">
      <w:numFmt w:val="bullet"/>
      <w:lvlText w:val="•"/>
      <w:lvlJc w:val="left"/>
      <w:pPr>
        <w:ind w:left="2192" w:hanging="274"/>
      </w:pPr>
      <w:rPr>
        <w:rFonts w:hint="default"/>
        <w:lang w:val="pl-PL" w:eastAsia="en-US" w:bidi="ar-SA"/>
      </w:rPr>
    </w:lvl>
    <w:lvl w:ilvl="2" w:tplc="F3384D64">
      <w:numFmt w:val="bullet"/>
      <w:lvlText w:val="•"/>
      <w:lvlJc w:val="left"/>
      <w:pPr>
        <w:ind w:left="3084" w:hanging="274"/>
      </w:pPr>
      <w:rPr>
        <w:rFonts w:hint="default"/>
        <w:lang w:val="pl-PL" w:eastAsia="en-US" w:bidi="ar-SA"/>
      </w:rPr>
    </w:lvl>
    <w:lvl w:ilvl="3" w:tplc="67FC8EB6">
      <w:numFmt w:val="bullet"/>
      <w:lvlText w:val="•"/>
      <w:lvlJc w:val="left"/>
      <w:pPr>
        <w:ind w:left="3976" w:hanging="274"/>
      </w:pPr>
      <w:rPr>
        <w:rFonts w:hint="default"/>
        <w:lang w:val="pl-PL" w:eastAsia="en-US" w:bidi="ar-SA"/>
      </w:rPr>
    </w:lvl>
    <w:lvl w:ilvl="4" w:tplc="5D2860D8">
      <w:numFmt w:val="bullet"/>
      <w:lvlText w:val="•"/>
      <w:lvlJc w:val="left"/>
      <w:pPr>
        <w:ind w:left="4868" w:hanging="274"/>
      </w:pPr>
      <w:rPr>
        <w:rFonts w:hint="default"/>
        <w:lang w:val="pl-PL" w:eastAsia="en-US" w:bidi="ar-SA"/>
      </w:rPr>
    </w:lvl>
    <w:lvl w:ilvl="5" w:tplc="B860E7BA">
      <w:numFmt w:val="bullet"/>
      <w:lvlText w:val="•"/>
      <w:lvlJc w:val="left"/>
      <w:pPr>
        <w:ind w:left="5760" w:hanging="274"/>
      </w:pPr>
      <w:rPr>
        <w:rFonts w:hint="default"/>
        <w:lang w:val="pl-PL" w:eastAsia="en-US" w:bidi="ar-SA"/>
      </w:rPr>
    </w:lvl>
    <w:lvl w:ilvl="6" w:tplc="4F8CFDA2">
      <w:numFmt w:val="bullet"/>
      <w:lvlText w:val="•"/>
      <w:lvlJc w:val="left"/>
      <w:pPr>
        <w:ind w:left="6652" w:hanging="274"/>
      </w:pPr>
      <w:rPr>
        <w:rFonts w:hint="default"/>
        <w:lang w:val="pl-PL" w:eastAsia="en-US" w:bidi="ar-SA"/>
      </w:rPr>
    </w:lvl>
    <w:lvl w:ilvl="7" w:tplc="BD2A8C94">
      <w:numFmt w:val="bullet"/>
      <w:lvlText w:val="•"/>
      <w:lvlJc w:val="left"/>
      <w:pPr>
        <w:ind w:left="7544" w:hanging="274"/>
      </w:pPr>
      <w:rPr>
        <w:rFonts w:hint="default"/>
        <w:lang w:val="pl-PL" w:eastAsia="en-US" w:bidi="ar-SA"/>
      </w:rPr>
    </w:lvl>
    <w:lvl w:ilvl="8" w:tplc="8C04E03A">
      <w:numFmt w:val="bullet"/>
      <w:lvlText w:val="•"/>
      <w:lvlJc w:val="left"/>
      <w:pPr>
        <w:ind w:left="8436" w:hanging="274"/>
      </w:pPr>
      <w:rPr>
        <w:rFonts w:hint="default"/>
        <w:lang w:val="pl-PL" w:eastAsia="en-US" w:bidi="ar-SA"/>
      </w:rPr>
    </w:lvl>
  </w:abstractNum>
  <w:abstractNum w:abstractNumId="7" w15:restartNumberingAfterBreak="0">
    <w:nsid w:val="05C457C7"/>
    <w:multiLevelType w:val="hybridMultilevel"/>
    <w:tmpl w:val="56349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9605E"/>
    <w:multiLevelType w:val="multilevel"/>
    <w:tmpl w:val="A0740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E296524"/>
    <w:multiLevelType w:val="multilevel"/>
    <w:tmpl w:val="DEE4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751F3A"/>
    <w:multiLevelType w:val="hybridMultilevel"/>
    <w:tmpl w:val="77047486"/>
    <w:lvl w:ilvl="0" w:tplc="E8022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E72FFB"/>
    <w:multiLevelType w:val="hybridMultilevel"/>
    <w:tmpl w:val="EDC06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2286A"/>
    <w:multiLevelType w:val="hybridMultilevel"/>
    <w:tmpl w:val="6A62B40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AAB56DE"/>
    <w:multiLevelType w:val="hybridMultilevel"/>
    <w:tmpl w:val="9BB29EE4"/>
    <w:lvl w:ilvl="0" w:tplc="33768FEE">
      <w:numFmt w:val="bullet"/>
      <w:lvlText w:val=""/>
      <w:lvlJc w:val="left"/>
      <w:pPr>
        <w:ind w:left="2095" w:hanging="380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1" w:tplc="18C00466">
      <w:numFmt w:val="bullet"/>
      <w:lvlText w:val="•"/>
      <w:lvlJc w:val="left"/>
      <w:pPr>
        <w:ind w:left="2912" w:hanging="380"/>
      </w:pPr>
      <w:rPr>
        <w:rFonts w:hint="default"/>
        <w:lang w:val="pl-PL" w:eastAsia="en-US" w:bidi="ar-SA"/>
      </w:rPr>
    </w:lvl>
    <w:lvl w:ilvl="2" w:tplc="2D905FCE">
      <w:numFmt w:val="bullet"/>
      <w:lvlText w:val="•"/>
      <w:lvlJc w:val="left"/>
      <w:pPr>
        <w:ind w:left="3724" w:hanging="380"/>
      </w:pPr>
      <w:rPr>
        <w:rFonts w:hint="default"/>
        <w:lang w:val="pl-PL" w:eastAsia="en-US" w:bidi="ar-SA"/>
      </w:rPr>
    </w:lvl>
    <w:lvl w:ilvl="3" w:tplc="D83E707A">
      <w:numFmt w:val="bullet"/>
      <w:lvlText w:val="•"/>
      <w:lvlJc w:val="left"/>
      <w:pPr>
        <w:ind w:left="4536" w:hanging="380"/>
      </w:pPr>
      <w:rPr>
        <w:rFonts w:hint="default"/>
        <w:lang w:val="pl-PL" w:eastAsia="en-US" w:bidi="ar-SA"/>
      </w:rPr>
    </w:lvl>
    <w:lvl w:ilvl="4" w:tplc="67E661A2">
      <w:numFmt w:val="bullet"/>
      <w:lvlText w:val="•"/>
      <w:lvlJc w:val="left"/>
      <w:pPr>
        <w:ind w:left="5348" w:hanging="380"/>
      </w:pPr>
      <w:rPr>
        <w:rFonts w:hint="default"/>
        <w:lang w:val="pl-PL" w:eastAsia="en-US" w:bidi="ar-SA"/>
      </w:rPr>
    </w:lvl>
    <w:lvl w:ilvl="5" w:tplc="F92226BE">
      <w:numFmt w:val="bullet"/>
      <w:lvlText w:val="•"/>
      <w:lvlJc w:val="left"/>
      <w:pPr>
        <w:ind w:left="6160" w:hanging="380"/>
      </w:pPr>
      <w:rPr>
        <w:rFonts w:hint="default"/>
        <w:lang w:val="pl-PL" w:eastAsia="en-US" w:bidi="ar-SA"/>
      </w:rPr>
    </w:lvl>
    <w:lvl w:ilvl="6" w:tplc="CA3AC24A">
      <w:numFmt w:val="bullet"/>
      <w:lvlText w:val="•"/>
      <w:lvlJc w:val="left"/>
      <w:pPr>
        <w:ind w:left="6972" w:hanging="380"/>
      </w:pPr>
      <w:rPr>
        <w:rFonts w:hint="default"/>
        <w:lang w:val="pl-PL" w:eastAsia="en-US" w:bidi="ar-SA"/>
      </w:rPr>
    </w:lvl>
    <w:lvl w:ilvl="7" w:tplc="3D28A85C">
      <w:numFmt w:val="bullet"/>
      <w:lvlText w:val="•"/>
      <w:lvlJc w:val="left"/>
      <w:pPr>
        <w:ind w:left="7784" w:hanging="380"/>
      </w:pPr>
      <w:rPr>
        <w:rFonts w:hint="default"/>
        <w:lang w:val="pl-PL" w:eastAsia="en-US" w:bidi="ar-SA"/>
      </w:rPr>
    </w:lvl>
    <w:lvl w:ilvl="8" w:tplc="431ABF70">
      <w:numFmt w:val="bullet"/>
      <w:lvlText w:val="•"/>
      <w:lvlJc w:val="left"/>
      <w:pPr>
        <w:ind w:left="8596" w:hanging="380"/>
      </w:pPr>
      <w:rPr>
        <w:rFonts w:hint="default"/>
        <w:lang w:val="pl-PL" w:eastAsia="en-US" w:bidi="ar-SA"/>
      </w:rPr>
    </w:lvl>
  </w:abstractNum>
  <w:abstractNum w:abstractNumId="14" w15:restartNumberingAfterBreak="0">
    <w:nsid w:val="1AF60645"/>
    <w:multiLevelType w:val="hybridMultilevel"/>
    <w:tmpl w:val="0CF219F6"/>
    <w:lvl w:ilvl="0" w:tplc="0415000F">
      <w:start w:val="1"/>
      <w:numFmt w:val="decimal"/>
      <w:lvlText w:val="%1."/>
      <w:lvlJc w:val="left"/>
      <w:pPr>
        <w:ind w:left="439" w:hanging="241"/>
      </w:pPr>
      <w:rPr>
        <w:rFonts w:hint="default"/>
        <w:b/>
        <w:bCs/>
        <w:spacing w:val="-1"/>
        <w:w w:val="104"/>
        <w:sz w:val="21"/>
        <w:szCs w:val="21"/>
        <w:lang w:val="pl-PL" w:eastAsia="en-US" w:bidi="ar-SA"/>
      </w:rPr>
    </w:lvl>
    <w:lvl w:ilvl="1" w:tplc="E5D60642">
      <w:start w:val="1"/>
      <w:numFmt w:val="upperRoman"/>
      <w:lvlText w:val="%2."/>
      <w:lvlJc w:val="left"/>
      <w:pPr>
        <w:ind w:left="660" w:hanging="185"/>
        <w:jc w:val="right"/>
      </w:pPr>
      <w:rPr>
        <w:rFonts w:ascii="Arial" w:eastAsia="Arial" w:hAnsi="Arial" w:cs="Arial" w:hint="default"/>
        <w:b/>
        <w:bCs/>
        <w:spacing w:val="-2"/>
        <w:w w:val="104"/>
        <w:sz w:val="21"/>
        <w:szCs w:val="21"/>
        <w:lang w:val="pl-PL" w:eastAsia="en-US" w:bidi="ar-SA"/>
      </w:rPr>
    </w:lvl>
    <w:lvl w:ilvl="2" w:tplc="91AE406E">
      <w:start w:val="1"/>
      <w:numFmt w:val="decimal"/>
      <w:lvlText w:val="%3."/>
      <w:lvlJc w:val="left"/>
      <w:pPr>
        <w:ind w:left="1027" w:hanging="279"/>
      </w:pPr>
      <w:rPr>
        <w:rFonts w:ascii="Arial" w:eastAsia="Arial" w:hAnsi="Arial" w:cs="Arial" w:hint="default"/>
        <w:b/>
        <w:bCs/>
        <w:spacing w:val="-1"/>
        <w:w w:val="104"/>
        <w:sz w:val="19"/>
        <w:szCs w:val="19"/>
        <w:lang w:val="pl-PL" w:eastAsia="en-US" w:bidi="ar-SA"/>
      </w:rPr>
    </w:lvl>
    <w:lvl w:ilvl="3" w:tplc="45F65814">
      <w:start w:val="1"/>
      <w:numFmt w:val="lowerLetter"/>
      <w:lvlText w:val="%4)"/>
      <w:lvlJc w:val="left"/>
      <w:pPr>
        <w:ind w:left="1300" w:hanging="351"/>
        <w:jc w:val="right"/>
      </w:pPr>
      <w:rPr>
        <w:rFonts w:ascii="Microsoft Sans Serif" w:eastAsia="Microsoft Sans Serif" w:hAnsi="Microsoft Sans Serif" w:cs="Microsoft Sans Serif" w:hint="default"/>
        <w:w w:val="90"/>
        <w:sz w:val="19"/>
        <w:szCs w:val="19"/>
        <w:lang w:val="pl-PL" w:eastAsia="en-US" w:bidi="ar-SA"/>
      </w:rPr>
    </w:lvl>
    <w:lvl w:ilvl="4" w:tplc="82C2D094">
      <w:numFmt w:val="bullet"/>
      <w:lvlText w:val=""/>
      <w:lvlJc w:val="left"/>
      <w:pPr>
        <w:ind w:left="1579" w:hanging="279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5" w:tplc="6EF296E6">
      <w:numFmt w:val="bullet"/>
      <w:lvlText w:val="•"/>
      <w:lvlJc w:val="left"/>
      <w:pPr>
        <w:ind w:left="3020" w:hanging="279"/>
      </w:pPr>
      <w:rPr>
        <w:rFonts w:hint="default"/>
        <w:lang w:val="pl-PL" w:eastAsia="en-US" w:bidi="ar-SA"/>
      </w:rPr>
    </w:lvl>
    <w:lvl w:ilvl="6" w:tplc="7AE416CA">
      <w:numFmt w:val="bullet"/>
      <w:lvlText w:val="•"/>
      <w:lvlJc w:val="left"/>
      <w:pPr>
        <w:ind w:left="4460" w:hanging="279"/>
      </w:pPr>
      <w:rPr>
        <w:rFonts w:hint="default"/>
        <w:lang w:val="pl-PL" w:eastAsia="en-US" w:bidi="ar-SA"/>
      </w:rPr>
    </w:lvl>
    <w:lvl w:ilvl="7" w:tplc="AEF20EFE">
      <w:numFmt w:val="bullet"/>
      <w:lvlText w:val="•"/>
      <w:lvlJc w:val="left"/>
      <w:pPr>
        <w:ind w:left="5900" w:hanging="279"/>
      </w:pPr>
      <w:rPr>
        <w:rFonts w:hint="default"/>
        <w:lang w:val="pl-PL" w:eastAsia="en-US" w:bidi="ar-SA"/>
      </w:rPr>
    </w:lvl>
    <w:lvl w:ilvl="8" w:tplc="8B942610">
      <w:numFmt w:val="bullet"/>
      <w:lvlText w:val="•"/>
      <w:lvlJc w:val="left"/>
      <w:pPr>
        <w:ind w:left="7340" w:hanging="279"/>
      </w:pPr>
      <w:rPr>
        <w:rFonts w:hint="default"/>
        <w:lang w:val="pl-PL" w:eastAsia="en-US" w:bidi="ar-SA"/>
      </w:rPr>
    </w:lvl>
  </w:abstractNum>
  <w:abstractNum w:abstractNumId="15" w15:restartNumberingAfterBreak="0">
    <w:nsid w:val="2058186D"/>
    <w:multiLevelType w:val="hybridMultilevel"/>
    <w:tmpl w:val="F946BB46"/>
    <w:lvl w:ilvl="0" w:tplc="055637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A351F"/>
    <w:multiLevelType w:val="multilevel"/>
    <w:tmpl w:val="6446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677A6C"/>
    <w:multiLevelType w:val="hybridMultilevel"/>
    <w:tmpl w:val="84961208"/>
    <w:lvl w:ilvl="0" w:tplc="3BBE7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533B2"/>
    <w:multiLevelType w:val="hybridMultilevel"/>
    <w:tmpl w:val="8C4CE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75755E"/>
    <w:multiLevelType w:val="hybridMultilevel"/>
    <w:tmpl w:val="F7726142"/>
    <w:lvl w:ilvl="0" w:tplc="E65E369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DC5B18"/>
    <w:multiLevelType w:val="hybridMultilevel"/>
    <w:tmpl w:val="D81E74E0"/>
    <w:lvl w:ilvl="0" w:tplc="F8F2F5B6">
      <w:start w:val="5"/>
      <w:numFmt w:val="lowerLetter"/>
      <w:lvlText w:val="%1)"/>
      <w:lvlJc w:val="left"/>
      <w:pPr>
        <w:ind w:left="1300" w:hanging="274"/>
      </w:pPr>
      <w:rPr>
        <w:rFonts w:ascii="Microsoft Sans Serif" w:eastAsia="Microsoft Sans Serif" w:hAnsi="Microsoft Sans Serif" w:cs="Microsoft Sans Serif" w:hint="default"/>
        <w:spacing w:val="0"/>
        <w:w w:val="90"/>
        <w:sz w:val="19"/>
        <w:szCs w:val="19"/>
        <w:lang w:val="pl-PL" w:eastAsia="en-US" w:bidi="ar-SA"/>
      </w:rPr>
    </w:lvl>
    <w:lvl w:ilvl="1" w:tplc="C27CC0E4">
      <w:start w:val="1"/>
      <w:numFmt w:val="bullet"/>
      <w:lvlText w:val=""/>
      <w:lvlJc w:val="left"/>
      <w:pPr>
        <w:ind w:left="1660" w:hanging="360"/>
      </w:pPr>
      <w:rPr>
        <w:rFonts w:ascii="Symbol" w:hAnsi="Symbol" w:hint="default"/>
      </w:rPr>
    </w:lvl>
    <w:lvl w:ilvl="2" w:tplc="F6C6CDA8">
      <w:numFmt w:val="bullet"/>
      <w:lvlText w:val="•"/>
      <w:lvlJc w:val="left"/>
      <w:pPr>
        <w:ind w:left="2540" w:hanging="279"/>
      </w:pPr>
      <w:rPr>
        <w:rFonts w:hint="default"/>
        <w:lang w:val="pl-PL" w:eastAsia="en-US" w:bidi="ar-SA"/>
      </w:rPr>
    </w:lvl>
    <w:lvl w:ilvl="3" w:tplc="52D8BC88">
      <w:numFmt w:val="bullet"/>
      <w:lvlText w:val="•"/>
      <w:lvlJc w:val="left"/>
      <w:pPr>
        <w:ind w:left="3500" w:hanging="279"/>
      </w:pPr>
      <w:rPr>
        <w:rFonts w:hint="default"/>
        <w:lang w:val="pl-PL" w:eastAsia="en-US" w:bidi="ar-SA"/>
      </w:rPr>
    </w:lvl>
    <w:lvl w:ilvl="4" w:tplc="303E3ABA">
      <w:numFmt w:val="bullet"/>
      <w:lvlText w:val="•"/>
      <w:lvlJc w:val="left"/>
      <w:pPr>
        <w:ind w:left="4460" w:hanging="279"/>
      </w:pPr>
      <w:rPr>
        <w:rFonts w:hint="default"/>
        <w:lang w:val="pl-PL" w:eastAsia="en-US" w:bidi="ar-SA"/>
      </w:rPr>
    </w:lvl>
    <w:lvl w:ilvl="5" w:tplc="7212B26C">
      <w:numFmt w:val="bullet"/>
      <w:lvlText w:val="•"/>
      <w:lvlJc w:val="left"/>
      <w:pPr>
        <w:ind w:left="5420" w:hanging="279"/>
      </w:pPr>
      <w:rPr>
        <w:rFonts w:hint="default"/>
        <w:lang w:val="pl-PL" w:eastAsia="en-US" w:bidi="ar-SA"/>
      </w:rPr>
    </w:lvl>
    <w:lvl w:ilvl="6" w:tplc="736EB52C">
      <w:numFmt w:val="bullet"/>
      <w:lvlText w:val="•"/>
      <w:lvlJc w:val="left"/>
      <w:pPr>
        <w:ind w:left="6380" w:hanging="279"/>
      </w:pPr>
      <w:rPr>
        <w:rFonts w:hint="default"/>
        <w:lang w:val="pl-PL" w:eastAsia="en-US" w:bidi="ar-SA"/>
      </w:rPr>
    </w:lvl>
    <w:lvl w:ilvl="7" w:tplc="E04A3B26">
      <w:numFmt w:val="bullet"/>
      <w:lvlText w:val="•"/>
      <w:lvlJc w:val="left"/>
      <w:pPr>
        <w:ind w:left="7340" w:hanging="279"/>
      </w:pPr>
      <w:rPr>
        <w:rFonts w:hint="default"/>
        <w:lang w:val="pl-PL" w:eastAsia="en-US" w:bidi="ar-SA"/>
      </w:rPr>
    </w:lvl>
    <w:lvl w:ilvl="8" w:tplc="7716E968">
      <w:numFmt w:val="bullet"/>
      <w:lvlText w:val="•"/>
      <w:lvlJc w:val="left"/>
      <w:pPr>
        <w:ind w:left="8300" w:hanging="279"/>
      </w:pPr>
      <w:rPr>
        <w:rFonts w:hint="default"/>
        <w:lang w:val="pl-PL" w:eastAsia="en-US" w:bidi="ar-SA"/>
      </w:rPr>
    </w:lvl>
  </w:abstractNum>
  <w:abstractNum w:abstractNumId="21" w15:restartNumberingAfterBreak="0">
    <w:nsid w:val="328A1C63"/>
    <w:multiLevelType w:val="multilevel"/>
    <w:tmpl w:val="8A02E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1N1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7934DF7"/>
    <w:multiLevelType w:val="hybridMultilevel"/>
    <w:tmpl w:val="5EE4E9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A0392F"/>
    <w:multiLevelType w:val="hybridMultilevel"/>
    <w:tmpl w:val="9822C9B6"/>
    <w:lvl w:ilvl="0" w:tplc="EDBE4CE2">
      <w:start w:val="3"/>
      <w:numFmt w:val="bullet"/>
      <w:lvlText w:val=""/>
      <w:lvlJc w:val="left"/>
      <w:pPr>
        <w:ind w:left="720" w:hanging="360"/>
      </w:pPr>
      <w:rPr>
        <w:rFonts w:ascii="Symbol" w:eastAsia="Arial" w:hAnsi="Symbol" w:cstheme="majorHAns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23B52"/>
    <w:multiLevelType w:val="hybridMultilevel"/>
    <w:tmpl w:val="DEA03D10"/>
    <w:lvl w:ilvl="0" w:tplc="EB387DC8">
      <w:numFmt w:val="bullet"/>
      <w:lvlText w:val=""/>
      <w:lvlJc w:val="left"/>
      <w:pPr>
        <w:ind w:left="1855" w:hanging="276"/>
      </w:pPr>
      <w:rPr>
        <w:rFonts w:ascii="Wingdings" w:eastAsia="Wingdings" w:hAnsi="Wingdings" w:cs="Wingdings" w:hint="default"/>
        <w:w w:val="101"/>
        <w:sz w:val="19"/>
        <w:szCs w:val="19"/>
        <w:lang w:val="pl-PL" w:eastAsia="en-US" w:bidi="ar-SA"/>
      </w:rPr>
    </w:lvl>
    <w:lvl w:ilvl="1" w:tplc="D77E7968">
      <w:numFmt w:val="bullet"/>
      <w:lvlText w:val="•"/>
      <w:lvlJc w:val="left"/>
      <w:pPr>
        <w:ind w:left="2696" w:hanging="276"/>
      </w:pPr>
      <w:rPr>
        <w:rFonts w:hint="default"/>
        <w:lang w:val="pl-PL" w:eastAsia="en-US" w:bidi="ar-SA"/>
      </w:rPr>
    </w:lvl>
    <w:lvl w:ilvl="2" w:tplc="029468A6">
      <w:numFmt w:val="bullet"/>
      <w:lvlText w:val="•"/>
      <w:lvlJc w:val="left"/>
      <w:pPr>
        <w:ind w:left="3532" w:hanging="276"/>
      </w:pPr>
      <w:rPr>
        <w:rFonts w:hint="default"/>
        <w:lang w:val="pl-PL" w:eastAsia="en-US" w:bidi="ar-SA"/>
      </w:rPr>
    </w:lvl>
    <w:lvl w:ilvl="3" w:tplc="2DE27E4A">
      <w:numFmt w:val="bullet"/>
      <w:lvlText w:val="•"/>
      <w:lvlJc w:val="left"/>
      <w:pPr>
        <w:ind w:left="4368" w:hanging="276"/>
      </w:pPr>
      <w:rPr>
        <w:rFonts w:hint="default"/>
        <w:lang w:val="pl-PL" w:eastAsia="en-US" w:bidi="ar-SA"/>
      </w:rPr>
    </w:lvl>
    <w:lvl w:ilvl="4" w:tplc="83FCDDDC">
      <w:numFmt w:val="bullet"/>
      <w:lvlText w:val="•"/>
      <w:lvlJc w:val="left"/>
      <w:pPr>
        <w:ind w:left="5204" w:hanging="276"/>
      </w:pPr>
      <w:rPr>
        <w:rFonts w:hint="default"/>
        <w:lang w:val="pl-PL" w:eastAsia="en-US" w:bidi="ar-SA"/>
      </w:rPr>
    </w:lvl>
    <w:lvl w:ilvl="5" w:tplc="F502DB6E">
      <w:numFmt w:val="bullet"/>
      <w:lvlText w:val="•"/>
      <w:lvlJc w:val="left"/>
      <w:pPr>
        <w:ind w:left="6040" w:hanging="276"/>
      </w:pPr>
      <w:rPr>
        <w:rFonts w:hint="default"/>
        <w:lang w:val="pl-PL" w:eastAsia="en-US" w:bidi="ar-SA"/>
      </w:rPr>
    </w:lvl>
    <w:lvl w:ilvl="6" w:tplc="C6B21F22">
      <w:numFmt w:val="bullet"/>
      <w:lvlText w:val="•"/>
      <w:lvlJc w:val="left"/>
      <w:pPr>
        <w:ind w:left="6876" w:hanging="276"/>
      </w:pPr>
      <w:rPr>
        <w:rFonts w:hint="default"/>
        <w:lang w:val="pl-PL" w:eastAsia="en-US" w:bidi="ar-SA"/>
      </w:rPr>
    </w:lvl>
    <w:lvl w:ilvl="7" w:tplc="A0D20C62">
      <w:numFmt w:val="bullet"/>
      <w:lvlText w:val="•"/>
      <w:lvlJc w:val="left"/>
      <w:pPr>
        <w:ind w:left="7712" w:hanging="276"/>
      </w:pPr>
      <w:rPr>
        <w:rFonts w:hint="default"/>
        <w:lang w:val="pl-PL" w:eastAsia="en-US" w:bidi="ar-SA"/>
      </w:rPr>
    </w:lvl>
    <w:lvl w:ilvl="8" w:tplc="7FE045E0">
      <w:numFmt w:val="bullet"/>
      <w:lvlText w:val="•"/>
      <w:lvlJc w:val="left"/>
      <w:pPr>
        <w:ind w:left="8548" w:hanging="276"/>
      </w:pPr>
      <w:rPr>
        <w:rFonts w:hint="default"/>
        <w:lang w:val="pl-PL" w:eastAsia="en-US" w:bidi="ar-SA"/>
      </w:rPr>
    </w:lvl>
  </w:abstractNum>
  <w:abstractNum w:abstractNumId="25" w15:restartNumberingAfterBreak="0">
    <w:nsid w:val="3FA01A26"/>
    <w:multiLevelType w:val="hybridMultilevel"/>
    <w:tmpl w:val="A9AE22B8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6" w15:restartNumberingAfterBreak="0">
    <w:nsid w:val="43AE2DEF"/>
    <w:multiLevelType w:val="hybridMultilevel"/>
    <w:tmpl w:val="E5C42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456CB5"/>
    <w:multiLevelType w:val="hybridMultilevel"/>
    <w:tmpl w:val="49C8EC66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4815DB"/>
    <w:multiLevelType w:val="hybridMultilevel"/>
    <w:tmpl w:val="5A5264D4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08547A"/>
    <w:multiLevelType w:val="hybridMultilevel"/>
    <w:tmpl w:val="8C4CE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33572"/>
    <w:multiLevelType w:val="multilevel"/>
    <w:tmpl w:val="6AC223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F0E545F"/>
    <w:multiLevelType w:val="hybridMultilevel"/>
    <w:tmpl w:val="06D0BD66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40A1DB1"/>
    <w:multiLevelType w:val="hybridMultilevel"/>
    <w:tmpl w:val="78967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90D88"/>
    <w:multiLevelType w:val="hybridMultilevel"/>
    <w:tmpl w:val="89448B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BD4E11"/>
    <w:multiLevelType w:val="hybridMultilevel"/>
    <w:tmpl w:val="532045A4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5024F4"/>
    <w:multiLevelType w:val="hybridMultilevel"/>
    <w:tmpl w:val="76BEFAA0"/>
    <w:lvl w:ilvl="0" w:tplc="04150013">
      <w:start w:val="1"/>
      <w:numFmt w:val="upperRoman"/>
      <w:lvlText w:val="%1."/>
      <w:lvlJc w:val="right"/>
      <w:pPr>
        <w:ind w:left="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0" w:hanging="360"/>
      </w:pPr>
    </w:lvl>
    <w:lvl w:ilvl="2" w:tplc="FFFFFFFF" w:tentative="1">
      <w:start w:val="1"/>
      <w:numFmt w:val="lowerRoman"/>
      <w:lvlText w:val="%3."/>
      <w:lvlJc w:val="right"/>
      <w:pPr>
        <w:ind w:left="1820" w:hanging="180"/>
      </w:pPr>
    </w:lvl>
    <w:lvl w:ilvl="3" w:tplc="FFFFFFFF" w:tentative="1">
      <w:start w:val="1"/>
      <w:numFmt w:val="decimal"/>
      <w:lvlText w:val="%4."/>
      <w:lvlJc w:val="left"/>
      <w:pPr>
        <w:ind w:left="2540" w:hanging="360"/>
      </w:pPr>
    </w:lvl>
    <w:lvl w:ilvl="4" w:tplc="FFFFFFFF" w:tentative="1">
      <w:start w:val="1"/>
      <w:numFmt w:val="lowerLetter"/>
      <w:lvlText w:val="%5."/>
      <w:lvlJc w:val="left"/>
      <w:pPr>
        <w:ind w:left="3260" w:hanging="360"/>
      </w:pPr>
    </w:lvl>
    <w:lvl w:ilvl="5" w:tplc="FFFFFFFF" w:tentative="1">
      <w:start w:val="1"/>
      <w:numFmt w:val="lowerRoman"/>
      <w:lvlText w:val="%6."/>
      <w:lvlJc w:val="right"/>
      <w:pPr>
        <w:ind w:left="3980" w:hanging="180"/>
      </w:pPr>
    </w:lvl>
    <w:lvl w:ilvl="6" w:tplc="FFFFFFFF" w:tentative="1">
      <w:start w:val="1"/>
      <w:numFmt w:val="decimal"/>
      <w:lvlText w:val="%7."/>
      <w:lvlJc w:val="left"/>
      <w:pPr>
        <w:ind w:left="4700" w:hanging="360"/>
      </w:pPr>
    </w:lvl>
    <w:lvl w:ilvl="7" w:tplc="FFFFFFFF" w:tentative="1">
      <w:start w:val="1"/>
      <w:numFmt w:val="lowerLetter"/>
      <w:lvlText w:val="%8."/>
      <w:lvlJc w:val="left"/>
      <w:pPr>
        <w:ind w:left="5420" w:hanging="360"/>
      </w:pPr>
    </w:lvl>
    <w:lvl w:ilvl="8" w:tplc="FFFFFFFF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B044944"/>
    <w:multiLevelType w:val="hybridMultilevel"/>
    <w:tmpl w:val="3C088C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CD0E8E"/>
    <w:multiLevelType w:val="hybridMultilevel"/>
    <w:tmpl w:val="3C088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604A78"/>
    <w:multiLevelType w:val="hybridMultilevel"/>
    <w:tmpl w:val="270A11B2"/>
    <w:lvl w:ilvl="0" w:tplc="51B270B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74635"/>
    <w:multiLevelType w:val="hybridMultilevel"/>
    <w:tmpl w:val="3728638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909D5"/>
    <w:multiLevelType w:val="hybridMultilevel"/>
    <w:tmpl w:val="4496B74E"/>
    <w:lvl w:ilvl="0" w:tplc="C27CC0E4">
      <w:start w:val="1"/>
      <w:numFmt w:val="bullet"/>
      <w:lvlText w:val=""/>
      <w:lvlJc w:val="left"/>
      <w:pPr>
        <w:ind w:left="2131" w:hanging="276"/>
      </w:pPr>
      <w:rPr>
        <w:rFonts w:ascii="Symbol" w:hAnsi="Symbol" w:hint="default"/>
        <w:w w:val="97"/>
        <w:sz w:val="19"/>
        <w:szCs w:val="19"/>
        <w:lang w:val="pl-PL" w:eastAsia="en-US" w:bidi="ar-SA"/>
      </w:rPr>
    </w:lvl>
    <w:lvl w:ilvl="1" w:tplc="C252745E">
      <w:numFmt w:val="bullet"/>
      <w:lvlText w:val="•"/>
      <w:lvlJc w:val="left"/>
      <w:pPr>
        <w:ind w:left="2948" w:hanging="276"/>
      </w:pPr>
      <w:rPr>
        <w:rFonts w:hint="default"/>
        <w:lang w:val="pl-PL" w:eastAsia="en-US" w:bidi="ar-SA"/>
      </w:rPr>
    </w:lvl>
    <w:lvl w:ilvl="2" w:tplc="D854ABA4">
      <w:numFmt w:val="bullet"/>
      <w:lvlText w:val="•"/>
      <w:lvlJc w:val="left"/>
      <w:pPr>
        <w:ind w:left="3756" w:hanging="276"/>
      </w:pPr>
      <w:rPr>
        <w:rFonts w:hint="default"/>
        <w:lang w:val="pl-PL" w:eastAsia="en-US" w:bidi="ar-SA"/>
      </w:rPr>
    </w:lvl>
    <w:lvl w:ilvl="3" w:tplc="1F323F1C">
      <w:numFmt w:val="bullet"/>
      <w:lvlText w:val="•"/>
      <w:lvlJc w:val="left"/>
      <w:pPr>
        <w:ind w:left="4564" w:hanging="276"/>
      </w:pPr>
      <w:rPr>
        <w:rFonts w:hint="default"/>
        <w:lang w:val="pl-PL" w:eastAsia="en-US" w:bidi="ar-SA"/>
      </w:rPr>
    </w:lvl>
    <w:lvl w:ilvl="4" w:tplc="84E85CBA">
      <w:numFmt w:val="bullet"/>
      <w:lvlText w:val="•"/>
      <w:lvlJc w:val="left"/>
      <w:pPr>
        <w:ind w:left="5372" w:hanging="276"/>
      </w:pPr>
      <w:rPr>
        <w:rFonts w:hint="default"/>
        <w:lang w:val="pl-PL" w:eastAsia="en-US" w:bidi="ar-SA"/>
      </w:rPr>
    </w:lvl>
    <w:lvl w:ilvl="5" w:tplc="CB8E9272">
      <w:numFmt w:val="bullet"/>
      <w:lvlText w:val="•"/>
      <w:lvlJc w:val="left"/>
      <w:pPr>
        <w:ind w:left="6180" w:hanging="276"/>
      </w:pPr>
      <w:rPr>
        <w:rFonts w:hint="default"/>
        <w:lang w:val="pl-PL" w:eastAsia="en-US" w:bidi="ar-SA"/>
      </w:rPr>
    </w:lvl>
    <w:lvl w:ilvl="6" w:tplc="B142C118">
      <w:numFmt w:val="bullet"/>
      <w:lvlText w:val="•"/>
      <w:lvlJc w:val="left"/>
      <w:pPr>
        <w:ind w:left="6988" w:hanging="276"/>
      </w:pPr>
      <w:rPr>
        <w:rFonts w:hint="default"/>
        <w:lang w:val="pl-PL" w:eastAsia="en-US" w:bidi="ar-SA"/>
      </w:rPr>
    </w:lvl>
    <w:lvl w:ilvl="7" w:tplc="49C81048">
      <w:numFmt w:val="bullet"/>
      <w:lvlText w:val="•"/>
      <w:lvlJc w:val="left"/>
      <w:pPr>
        <w:ind w:left="7796" w:hanging="276"/>
      </w:pPr>
      <w:rPr>
        <w:rFonts w:hint="default"/>
        <w:lang w:val="pl-PL" w:eastAsia="en-US" w:bidi="ar-SA"/>
      </w:rPr>
    </w:lvl>
    <w:lvl w:ilvl="8" w:tplc="08B45174">
      <w:numFmt w:val="bullet"/>
      <w:lvlText w:val="•"/>
      <w:lvlJc w:val="left"/>
      <w:pPr>
        <w:ind w:left="8604" w:hanging="276"/>
      </w:pPr>
      <w:rPr>
        <w:rFonts w:hint="default"/>
        <w:lang w:val="pl-PL" w:eastAsia="en-US" w:bidi="ar-SA"/>
      </w:rPr>
    </w:lvl>
  </w:abstractNum>
  <w:abstractNum w:abstractNumId="41" w15:restartNumberingAfterBreak="0">
    <w:nsid w:val="7A114019"/>
    <w:multiLevelType w:val="hybridMultilevel"/>
    <w:tmpl w:val="9B86113E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8A01E3"/>
    <w:multiLevelType w:val="hybridMultilevel"/>
    <w:tmpl w:val="1B9EDC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2308DE"/>
    <w:multiLevelType w:val="hybridMultilevel"/>
    <w:tmpl w:val="BD5AC2F0"/>
    <w:lvl w:ilvl="0" w:tplc="1102EADA">
      <w:start w:val="1"/>
      <w:numFmt w:val="decimal"/>
      <w:pStyle w:val="N1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E9C96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C77C41"/>
    <w:multiLevelType w:val="multilevel"/>
    <w:tmpl w:val="40043878"/>
    <w:lvl w:ilvl="0">
      <w:start w:val="2"/>
      <w:numFmt w:val="decimal"/>
      <w:lvlText w:val="%1"/>
      <w:lvlJc w:val="left"/>
      <w:pPr>
        <w:ind w:left="2116" w:hanging="538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2116" w:hanging="538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16" w:hanging="538"/>
      </w:pPr>
      <w:rPr>
        <w:rFonts w:ascii="Microsoft Sans Serif" w:eastAsia="Microsoft Sans Serif" w:hAnsi="Microsoft Sans Serif" w:cs="Microsoft Sans Serif" w:hint="default"/>
        <w:spacing w:val="-2"/>
        <w:w w:val="97"/>
        <w:sz w:val="19"/>
        <w:szCs w:val="19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2404" w:hanging="274"/>
      </w:pPr>
      <w:rPr>
        <w:rFonts w:ascii="Microsoft Sans Serif" w:eastAsia="Microsoft Sans Serif" w:hAnsi="Microsoft Sans Serif" w:cs="Microsoft Sans Serif" w:hint="default"/>
        <w:spacing w:val="-3"/>
        <w:w w:val="90"/>
        <w:sz w:val="19"/>
        <w:szCs w:val="19"/>
        <w:lang w:val="pl-PL" w:eastAsia="en-US" w:bidi="ar-SA"/>
      </w:rPr>
    </w:lvl>
    <w:lvl w:ilvl="4">
      <w:numFmt w:val="bullet"/>
      <w:lvlText w:val="•"/>
      <w:lvlJc w:val="left"/>
      <w:pPr>
        <w:ind w:left="5006" w:hanging="27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75" w:hanging="27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44" w:hanging="27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3" w:hanging="27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82" w:hanging="274"/>
      </w:pPr>
      <w:rPr>
        <w:rFonts w:hint="default"/>
        <w:lang w:val="pl-PL" w:eastAsia="en-US" w:bidi="ar-SA"/>
      </w:rPr>
    </w:lvl>
  </w:abstractNum>
  <w:num w:numId="1" w16cid:durableId="1743602235">
    <w:abstractNumId w:val="35"/>
  </w:num>
  <w:num w:numId="2" w16cid:durableId="863132764">
    <w:abstractNumId w:val="43"/>
  </w:num>
  <w:num w:numId="3" w16cid:durableId="2030403284">
    <w:abstractNumId w:val="37"/>
  </w:num>
  <w:num w:numId="4" w16cid:durableId="1234664036">
    <w:abstractNumId w:val="21"/>
  </w:num>
  <w:num w:numId="5" w16cid:durableId="111368792">
    <w:abstractNumId w:val="36"/>
  </w:num>
  <w:num w:numId="6" w16cid:durableId="1262102996">
    <w:abstractNumId w:val="33"/>
  </w:num>
  <w:num w:numId="7" w16cid:durableId="900403912">
    <w:abstractNumId w:val="12"/>
  </w:num>
  <w:num w:numId="8" w16cid:durableId="189878255">
    <w:abstractNumId w:val="23"/>
  </w:num>
  <w:num w:numId="9" w16cid:durableId="1153567163">
    <w:abstractNumId w:val="15"/>
  </w:num>
  <w:num w:numId="10" w16cid:durableId="572785216">
    <w:abstractNumId w:val="10"/>
  </w:num>
  <w:num w:numId="11" w16cid:durableId="2019501139">
    <w:abstractNumId w:val="25"/>
  </w:num>
  <w:num w:numId="12" w16cid:durableId="1655989180">
    <w:abstractNumId w:val="31"/>
  </w:num>
  <w:num w:numId="13" w16cid:durableId="1142844650">
    <w:abstractNumId w:val="43"/>
    <w:lvlOverride w:ilvl="0">
      <w:startOverride w:val="1"/>
    </w:lvlOverride>
  </w:num>
  <w:num w:numId="14" w16cid:durableId="319580454">
    <w:abstractNumId w:val="8"/>
  </w:num>
  <w:num w:numId="15" w16cid:durableId="1735421802">
    <w:abstractNumId w:val="11"/>
  </w:num>
  <w:num w:numId="16" w16cid:durableId="111050695">
    <w:abstractNumId w:val="9"/>
  </w:num>
  <w:num w:numId="17" w16cid:durableId="1162307315">
    <w:abstractNumId w:val="29"/>
  </w:num>
  <w:num w:numId="18" w16cid:durableId="852763719">
    <w:abstractNumId w:val="17"/>
  </w:num>
  <w:num w:numId="19" w16cid:durableId="1635941010">
    <w:abstractNumId w:val="39"/>
  </w:num>
  <w:num w:numId="20" w16cid:durableId="181745047">
    <w:abstractNumId w:val="38"/>
  </w:num>
  <w:num w:numId="21" w16cid:durableId="215823736">
    <w:abstractNumId w:val="42"/>
  </w:num>
  <w:num w:numId="22" w16cid:durableId="2125928178">
    <w:abstractNumId w:val="18"/>
  </w:num>
  <w:num w:numId="23" w16cid:durableId="373623762">
    <w:abstractNumId w:val="16"/>
  </w:num>
  <w:num w:numId="24" w16cid:durableId="1062868473">
    <w:abstractNumId w:val="5"/>
  </w:num>
  <w:num w:numId="25" w16cid:durableId="1557741785">
    <w:abstractNumId w:val="1"/>
  </w:num>
  <w:num w:numId="26" w16cid:durableId="1556232547">
    <w:abstractNumId w:val="26"/>
  </w:num>
  <w:num w:numId="27" w16cid:durableId="734164175">
    <w:abstractNumId w:val="7"/>
  </w:num>
  <w:num w:numId="28" w16cid:durableId="2128743113">
    <w:abstractNumId w:val="6"/>
  </w:num>
  <w:num w:numId="29" w16cid:durableId="2012487856">
    <w:abstractNumId w:val="13"/>
  </w:num>
  <w:num w:numId="30" w16cid:durableId="999116441">
    <w:abstractNumId w:val="40"/>
  </w:num>
  <w:num w:numId="31" w16cid:durableId="1990863773">
    <w:abstractNumId w:val="24"/>
  </w:num>
  <w:num w:numId="32" w16cid:durableId="1725135897">
    <w:abstractNumId w:val="44"/>
  </w:num>
  <w:num w:numId="33" w16cid:durableId="476460870">
    <w:abstractNumId w:val="4"/>
  </w:num>
  <w:num w:numId="34" w16cid:durableId="1017931091">
    <w:abstractNumId w:val="20"/>
  </w:num>
  <w:num w:numId="35" w16cid:durableId="1883401374">
    <w:abstractNumId w:val="14"/>
  </w:num>
  <w:num w:numId="36" w16cid:durableId="789084694">
    <w:abstractNumId w:val="32"/>
  </w:num>
  <w:num w:numId="37" w16cid:durableId="1052848260">
    <w:abstractNumId w:val="41"/>
  </w:num>
  <w:num w:numId="38" w16cid:durableId="1344699698">
    <w:abstractNumId w:val="27"/>
  </w:num>
  <w:num w:numId="39" w16cid:durableId="870994805">
    <w:abstractNumId w:val="34"/>
  </w:num>
  <w:num w:numId="40" w16cid:durableId="1760173653">
    <w:abstractNumId w:val="28"/>
  </w:num>
  <w:num w:numId="41" w16cid:durableId="1329670616">
    <w:abstractNumId w:val="2"/>
  </w:num>
  <w:num w:numId="42" w16cid:durableId="666327727">
    <w:abstractNumId w:val="19"/>
  </w:num>
  <w:num w:numId="43" w16cid:durableId="354770960">
    <w:abstractNumId w:val="3"/>
  </w:num>
  <w:num w:numId="44" w16cid:durableId="357897708">
    <w:abstractNumId w:val="30"/>
  </w:num>
  <w:num w:numId="45" w16cid:durableId="11387622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58738394">
    <w:abstractNumId w:val="22"/>
  </w:num>
  <w:num w:numId="47" w16cid:durableId="330455711">
    <w:abstractNumId w:val="0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ewstafiew Agata">
    <w15:presenceInfo w15:providerId="AD" w15:userId="S::agata.jewstafiew@gdansk.gda.pl::2a8143da-ab25-4317-bf72-0b57aa8e1ea1"/>
  </w15:person>
  <w15:person w15:author="Żółtowska Małgorzata">
    <w15:presenceInfo w15:providerId="AD" w15:userId="S::malgorzata.zoltowska@gdansk.gda.pl::6507a682-25db-4032-b959-326ba1c509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45"/>
    <w:rsid w:val="00002C5D"/>
    <w:rsid w:val="00002DCC"/>
    <w:rsid w:val="00003B4E"/>
    <w:rsid w:val="00005009"/>
    <w:rsid w:val="00007865"/>
    <w:rsid w:val="0001012E"/>
    <w:rsid w:val="00010567"/>
    <w:rsid w:val="00012E25"/>
    <w:rsid w:val="0001441C"/>
    <w:rsid w:val="000150FA"/>
    <w:rsid w:val="00025F11"/>
    <w:rsid w:val="00030570"/>
    <w:rsid w:val="00031E00"/>
    <w:rsid w:val="00033CB7"/>
    <w:rsid w:val="00033FD9"/>
    <w:rsid w:val="000348AC"/>
    <w:rsid w:val="00034A1A"/>
    <w:rsid w:val="00034FCA"/>
    <w:rsid w:val="000359C3"/>
    <w:rsid w:val="00040071"/>
    <w:rsid w:val="00040FBE"/>
    <w:rsid w:val="0004560E"/>
    <w:rsid w:val="00046B71"/>
    <w:rsid w:val="0004706F"/>
    <w:rsid w:val="00047658"/>
    <w:rsid w:val="00050BD1"/>
    <w:rsid w:val="00052901"/>
    <w:rsid w:val="000529FF"/>
    <w:rsid w:val="00057F0F"/>
    <w:rsid w:val="00063FBC"/>
    <w:rsid w:val="00065149"/>
    <w:rsid w:val="0006551E"/>
    <w:rsid w:val="00066030"/>
    <w:rsid w:val="00071B23"/>
    <w:rsid w:val="00072D3D"/>
    <w:rsid w:val="00072FF7"/>
    <w:rsid w:val="000819CB"/>
    <w:rsid w:val="00086EB5"/>
    <w:rsid w:val="00090A05"/>
    <w:rsid w:val="00090F2F"/>
    <w:rsid w:val="00091D4A"/>
    <w:rsid w:val="000929EF"/>
    <w:rsid w:val="00093629"/>
    <w:rsid w:val="00094DF7"/>
    <w:rsid w:val="000A2D2E"/>
    <w:rsid w:val="000A2EF8"/>
    <w:rsid w:val="000A4A49"/>
    <w:rsid w:val="000A6011"/>
    <w:rsid w:val="000A6681"/>
    <w:rsid w:val="000B098B"/>
    <w:rsid w:val="000B0CA8"/>
    <w:rsid w:val="000B0DD4"/>
    <w:rsid w:val="000B1ABD"/>
    <w:rsid w:val="000B2E49"/>
    <w:rsid w:val="000B3D4B"/>
    <w:rsid w:val="000B5246"/>
    <w:rsid w:val="000B55E7"/>
    <w:rsid w:val="000B58A5"/>
    <w:rsid w:val="000B5E52"/>
    <w:rsid w:val="000B7E9A"/>
    <w:rsid w:val="000C094C"/>
    <w:rsid w:val="000C0DB2"/>
    <w:rsid w:val="000C3B70"/>
    <w:rsid w:val="000D09D9"/>
    <w:rsid w:val="000D0EF9"/>
    <w:rsid w:val="000D28FD"/>
    <w:rsid w:val="000D43F2"/>
    <w:rsid w:val="000D5E68"/>
    <w:rsid w:val="000D671F"/>
    <w:rsid w:val="000D7DA6"/>
    <w:rsid w:val="000E1B9D"/>
    <w:rsid w:val="000E398C"/>
    <w:rsid w:val="000E5D08"/>
    <w:rsid w:val="000E5DF9"/>
    <w:rsid w:val="000E6DDF"/>
    <w:rsid w:val="000E776B"/>
    <w:rsid w:val="000F2547"/>
    <w:rsid w:val="000F3A09"/>
    <w:rsid w:val="000F3C2C"/>
    <w:rsid w:val="000F5FEE"/>
    <w:rsid w:val="00100193"/>
    <w:rsid w:val="00102F03"/>
    <w:rsid w:val="001043C7"/>
    <w:rsid w:val="001051E7"/>
    <w:rsid w:val="00106232"/>
    <w:rsid w:val="00112D5D"/>
    <w:rsid w:val="00113D93"/>
    <w:rsid w:val="00114FB0"/>
    <w:rsid w:val="0011598D"/>
    <w:rsid w:val="00120206"/>
    <w:rsid w:val="0012137F"/>
    <w:rsid w:val="0012395E"/>
    <w:rsid w:val="001262E1"/>
    <w:rsid w:val="001266D4"/>
    <w:rsid w:val="001308A2"/>
    <w:rsid w:val="00133C29"/>
    <w:rsid w:val="00134A43"/>
    <w:rsid w:val="00135329"/>
    <w:rsid w:val="00135BD4"/>
    <w:rsid w:val="00136C57"/>
    <w:rsid w:val="0013734D"/>
    <w:rsid w:val="00137F7E"/>
    <w:rsid w:val="00140A3E"/>
    <w:rsid w:val="00144EA1"/>
    <w:rsid w:val="00145616"/>
    <w:rsid w:val="001501C3"/>
    <w:rsid w:val="00150C93"/>
    <w:rsid w:val="00151335"/>
    <w:rsid w:val="00152282"/>
    <w:rsid w:val="0015324B"/>
    <w:rsid w:val="00153701"/>
    <w:rsid w:val="00154290"/>
    <w:rsid w:val="00154CD5"/>
    <w:rsid w:val="001550B1"/>
    <w:rsid w:val="00155212"/>
    <w:rsid w:val="00160B3D"/>
    <w:rsid w:val="00160FE4"/>
    <w:rsid w:val="00161282"/>
    <w:rsid w:val="00162D5E"/>
    <w:rsid w:val="00164E91"/>
    <w:rsid w:val="001663DF"/>
    <w:rsid w:val="00170C6E"/>
    <w:rsid w:val="00171462"/>
    <w:rsid w:val="00171521"/>
    <w:rsid w:val="00172395"/>
    <w:rsid w:val="001755C5"/>
    <w:rsid w:val="00175866"/>
    <w:rsid w:val="001759A3"/>
    <w:rsid w:val="001832EC"/>
    <w:rsid w:val="00183B3F"/>
    <w:rsid w:val="001842E0"/>
    <w:rsid w:val="00184853"/>
    <w:rsid w:val="00184BF8"/>
    <w:rsid w:val="00185163"/>
    <w:rsid w:val="00190388"/>
    <w:rsid w:val="00190AFE"/>
    <w:rsid w:val="001912AD"/>
    <w:rsid w:val="00192D4E"/>
    <w:rsid w:val="00193D73"/>
    <w:rsid w:val="00195DB8"/>
    <w:rsid w:val="00196689"/>
    <w:rsid w:val="001A095F"/>
    <w:rsid w:val="001A0B8E"/>
    <w:rsid w:val="001A16F1"/>
    <w:rsid w:val="001A337D"/>
    <w:rsid w:val="001A33B4"/>
    <w:rsid w:val="001A385A"/>
    <w:rsid w:val="001A423B"/>
    <w:rsid w:val="001B2E1F"/>
    <w:rsid w:val="001B516C"/>
    <w:rsid w:val="001B5390"/>
    <w:rsid w:val="001B53B4"/>
    <w:rsid w:val="001B576C"/>
    <w:rsid w:val="001B5A64"/>
    <w:rsid w:val="001B5C3B"/>
    <w:rsid w:val="001B610C"/>
    <w:rsid w:val="001B62E0"/>
    <w:rsid w:val="001C4B93"/>
    <w:rsid w:val="001C6406"/>
    <w:rsid w:val="001C7DED"/>
    <w:rsid w:val="001D020B"/>
    <w:rsid w:val="001D087A"/>
    <w:rsid w:val="001D3615"/>
    <w:rsid w:val="001D52D4"/>
    <w:rsid w:val="001D5D45"/>
    <w:rsid w:val="001D63EB"/>
    <w:rsid w:val="001D643B"/>
    <w:rsid w:val="001E0ACD"/>
    <w:rsid w:val="001E1C12"/>
    <w:rsid w:val="001E1CAC"/>
    <w:rsid w:val="001E66B5"/>
    <w:rsid w:val="001F05B2"/>
    <w:rsid w:val="001F0AD8"/>
    <w:rsid w:val="001F2D90"/>
    <w:rsid w:val="001F3078"/>
    <w:rsid w:val="001F3A63"/>
    <w:rsid w:val="001F54C1"/>
    <w:rsid w:val="001F56C4"/>
    <w:rsid w:val="001F6115"/>
    <w:rsid w:val="00201193"/>
    <w:rsid w:val="00202E59"/>
    <w:rsid w:val="002100F1"/>
    <w:rsid w:val="00215BB6"/>
    <w:rsid w:val="00216979"/>
    <w:rsid w:val="0021698E"/>
    <w:rsid w:val="002172A7"/>
    <w:rsid w:val="00217D7F"/>
    <w:rsid w:val="0022403C"/>
    <w:rsid w:val="0022467E"/>
    <w:rsid w:val="0022555C"/>
    <w:rsid w:val="00225828"/>
    <w:rsid w:val="00226BBB"/>
    <w:rsid w:val="00227DF4"/>
    <w:rsid w:val="002305EC"/>
    <w:rsid w:val="00231819"/>
    <w:rsid w:val="00232A4B"/>
    <w:rsid w:val="00233799"/>
    <w:rsid w:val="00234936"/>
    <w:rsid w:val="00236C3A"/>
    <w:rsid w:val="00236E8A"/>
    <w:rsid w:val="00240416"/>
    <w:rsid w:val="002418B4"/>
    <w:rsid w:val="00242176"/>
    <w:rsid w:val="00243D03"/>
    <w:rsid w:val="00244D7B"/>
    <w:rsid w:val="002513F2"/>
    <w:rsid w:val="002517C1"/>
    <w:rsid w:val="00251CAC"/>
    <w:rsid w:val="002521EB"/>
    <w:rsid w:val="0025442E"/>
    <w:rsid w:val="0026245A"/>
    <w:rsid w:val="00263370"/>
    <w:rsid w:val="00263C69"/>
    <w:rsid w:val="0026421B"/>
    <w:rsid w:val="00264B32"/>
    <w:rsid w:val="0026547F"/>
    <w:rsid w:val="002710E2"/>
    <w:rsid w:val="002719B0"/>
    <w:rsid w:val="00272994"/>
    <w:rsid w:val="0027306D"/>
    <w:rsid w:val="00276978"/>
    <w:rsid w:val="00277804"/>
    <w:rsid w:val="00281372"/>
    <w:rsid w:val="00283695"/>
    <w:rsid w:val="00284F2F"/>
    <w:rsid w:val="00285AB1"/>
    <w:rsid w:val="00287E31"/>
    <w:rsid w:val="002929BC"/>
    <w:rsid w:val="00292DF6"/>
    <w:rsid w:val="002935B7"/>
    <w:rsid w:val="002943E1"/>
    <w:rsid w:val="00295B84"/>
    <w:rsid w:val="00295BB4"/>
    <w:rsid w:val="0029749E"/>
    <w:rsid w:val="00297B3B"/>
    <w:rsid w:val="00297F62"/>
    <w:rsid w:val="002A309B"/>
    <w:rsid w:val="002A37C9"/>
    <w:rsid w:val="002A59E7"/>
    <w:rsid w:val="002A5C82"/>
    <w:rsid w:val="002A5E5A"/>
    <w:rsid w:val="002A655F"/>
    <w:rsid w:val="002A6DAE"/>
    <w:rsid w:val="002B10AC"/>
    <w:rsid w:val="002B43B1"/>
    <w:rsid w:val="002B4FD3"/>
    <w:rsid w:val="002B5BDC"/>
    <w:rsid w:val="002B6093"/>
    <w:rsid w:val="002B7682"/>
    <w:rsid w:val="002B7CA5"/>
    <w:rsid w:val="002B7E98"/>
    <w:rsid w:val="002C0D00"/>
    <w:rsid w:val="002C1005"/>
    <w:rsid w:val="002C3151"/>
    <w:rsid w:val="002C51B1"/>
    <w:rsid w:val="002C5284"/>
    <w:rsid w:val="002D394A"/>
    <w:rsid w:val="002E1569"/>
    <w:rsid w:val="002E1D36"/>
    <w:rsid w:val="002E33BD"/>
    <w:rsid w:val="002E3D29"/>
    <w:rsid w:val="002E677D"/>
    <w:rsid w:val="002E7B7E"/>
    <w:rsid w:val="002E7F1B"/>
    <w:rsid w:val="002F0ABB"/>
    <w:rsid w:val="002F3343"/>
    <w:rsid w:val="002F58B7"/>
    <w:rsid w:val="00301928"/>
    <w:rsid w:val="00302F3A"/>
    <w:rsid w:val="00305018"/>
    <w:rsid w:val="003051D5"/>
    <w:rsid w:val="00305992"/>
    <w:rsid w:val="00305EBF"/>
    <w:rsid w:val="0030605F"/>
    <w:rsid w:val="0030701C"/>
    <w:rsid w:val="00307DBC"/>
    <w:rsid w:val="00310065"/>
    <w:rsid w:val="00311828"/>
    <w:rsid w:val="00315F7B"/>
    <w:rsid w:val="0031722B"/>
    <w:rsid w:val="003212FB"/>
    <w:rsid w:val="00321BCC"/>
    <w:rsid w:val="00323D8D"/>
    <w:rsid w:val="00323EC2"/>
    <w:rsid w:val="00325E95"/>
    <w:rsid w:val="00327773"/>
    <w:rsid w:val="0033264A"/>
    <w:rsid w:val="00334EE9"/>
    <w:rsid w:val="0033535A"/>
    <w:rsid w:val="00335946"/>
    <w:rsid w:val="00335BC3"/>
    <w:rsid w:val="00337888"/>
    <w:rsid w:val="00341D4D"/>
    <w:rsid w:val="00343CB6"/>
    <w:rsid w:val="00346836"/>
    <w:rsid w:val="00352565"/>
    <w:rsid w:val="00352567"/>
    <w:rsid w:val="003526C2"/>
    <w:rsid w:val="00354AB9"/>
    <w:rsid w:val="003560FA"/>
    <w:rsid w:val="0035638A"/>
    <w:rsid w:val="00360267"/>
    <w:rsid w:val="00364462"/>
    <w:rsid w:val="0036612E"/>
    <w:rsid w:val="00366353"/>
    <w:rsid w:val="00366A8F"/>
    <w:rsid w:val="00367D9F"/>
    <w:rsid w:val="00371963"/>
    <w:rsid w:val="00373135"/>
    <w:rsid w:val="00374316"/>
    <w:rsid w:val="00374FFF"/>
    <w:rsid w:val="003768A8"/>
    <w:rsid w:val="003832CA"/>
    <w:rsid w:val="003868BF"/>
    <w:rsid w:val="00386C7F"/>
    <w:rsid w:val="0038745E"/>
    <w:rsid w:val="00387D5E"/>
    <w:rsid w:val="0039064B"/>
    <w:rsid w:val="0039248E"/>
    <w:rsid w:val="0039273C"/>
    <w:rsid w:val="00392CEC"/>
    <w:rsid w:val="00393507"/>
    <w:rsid w:val="00397AD5"/>
    <w:rsid w:val="003A44D9"/>
    <w:rsid w:val="003A6670"/>
    <w:rsid w:val="003A7B1A"/>
    <w:rsid w:val="003B1949"/>
    <w:rsid w:val="003B2CC5"/>
    <w:rsid w:val="003B464E"/>
    <w:rsid w:val="003B46CD"/>
    <w:rsid w:val="003B5C8E"/>
    <w:rsid w:val="003D0D48"/>
    <w:rsid w:val="003D2C98"/>
    <w:rsid w:val="003D3700"/>
    <w:rsid w:val="003E12C8"/>
    <w:rsid w:val="003E2478"/>
    <w:rsid w:val="003E3C69"/>
    <w:rsid w:val="003E49E2"/>
    <w:rsid w:val="003E514E"/>
    <w:rsid w:val="003E6C84"/>
    <w:rsid w:val="003E726D"/>
    <w:rsid w:val="003E7345"/>
    <w:rsid w:val="003F0547"/>
    <w:rsid w:val="003F0778"/>
    <w:rsid w:val="003F0914"/>
    <w:rsid w:val="003F27E2"/>
    <w:rsid w:val="003F2B35"/>
    <w:rsid w:val="003F2EF0"/>
    <w:rsid w:val="003F4275"/>
    <w:rsid w:val="003F7456"/>
    <w:rsid w:val="003F7D5A"/>
    <w:rsid w:val="00402068"/>
    <w:rsid w:val="00403305"/>
    <w:rsid w:val="00407454"/>
    <w:rsid w:val="0040784C"/>
    <w:rsid w:val="00410F1F"/>
    <w:rsid w:val="00417DA4"/>
    <w:rsid w:val="00417E7E"/>
    <w:rsid w:val="00420480"/>
    <w:rsid w:val="00420B42"/>
    <w:rsid w:val="00422C95"/>
    <w:rsid w:val="00426913"/>
    <w:rsid w:val="00430271"/>
    <w:rsid w:val="00430917"/>
    <w:rsid w:val="00431107"/>
    <w:rsid w:val="004315D9"/>
    <w:rsid w:val="00431883"/>
    <w:rsid w:val="004318EF"/>
    <w:rsid w:val="0043267F"/>
    <w:rsid w:val="004331D6"/>
    <w:rsid w:val="004342FB"/>
    <w:rsid w:val="00434B5B"/>
    <w:rsid w:val="00434DA5"/>
    <w:rsid w:val="0043756D"/>
    <w:rsid w:val="00441140"/>
    <w:rsid w:val="00442E9A"/>
    <w:rsid w:val="00443363"/>
    <w:rsid w:val="0045182C"/>
    <w:rsid w:val="00452C3D"/>
    <w:rsid w:val="00453C20"/>
    <w:rsid w:val="00454527"/>
    <w:rsid w:val="00455778"/>
    <w:rsid w:val="00455BEA"/>
    <w:rsid w:val="0045664A"/>
    <w:rsid w:val="004601A4"/>
    <w:rsid w:val="00461C6B"/>
    <w:rsid w:val="00463CA0"/>
    <w:rsid w:val="0046542B"/>
    <w:rsid w:val="004654B7"/>
    <w:rsid w:val="00470B82"/>
    <w:rsid w:val="00470FB4"/>
    <w:rsid w:val="004734CA"/>
    <w:rsid w:val="004748FC"/>
    <w:rsid w:val="00475266"/>
    <w:rsid w:val="00475608"/>
    <w:rsid w:val="0047568E"/>
    <w:rsid w:val="00476AFE"/>
    <w:rsid w:val="004771EE"/>
    <w:rsid w:val="004805EF"/>
    <w:rsid w:val="00484325"/>
    <w:rsid w:val="004863F9"/>
    <w:rsid w:val="00486DA0"/>
    <w:rsid w:val="00487FE9"/>
    <w:rsid w:val="0049154D"/>
    <w:rsid w:val="004915D4"/>
    <w:rsid w:val="0049179B"/>
    <w:rsid w:val="0049540D"/>
    <w:rsid w:val="004956F4"/>
    <w:rsid w:val="004A50A7"/>
    <w:rsid w:val="004B04EA"/>
    <w:rsid w:val="004B35B8"/>
    <w:rsid w:val="004B39DF"/>
    <w:rsid w:val="004B5404"/>
    <w:rsid w:val="004B5536"/>
    <w:rsid w:val="004B797E"/>
    <w:rsid w:val="004C00B1"/>
    <w:rsid w:val="004C0E0F"/>
    <w:rsid w:val="004C3AA1"/>
    <w:rsid w:val="004C4C1F"/>
    <w:rsid w:val="004C51F3"/>
    <w:rsid w:val="004C573B"/>
    <w:rsid w:val="004C6AD3"/>
    <w:rsid w:val="004C7535"/>
    <w:rsid w:val="004D20B0"/>
    <w:rsid w:val="004D2C08"/>
    <w:rsid w:val="004D4416"/>
    <w:rsid w:val="004D4E0B"/>
    <w:rsid w:val="004D4EA3"/>
    <w:rsid w:val="004E3FF5"/>
    <w:rsid w:val="004E6C70"/>
    <w:rsid w:val="004F38F8"/>
    <w:rsid w:val="004F3A15"/>
    <w:rsid w:val="004F463C"/>
    <w:rsid w:val="004F4957"/>
    <w:rsid w:val="00501468"/>
    <w:rsid w:val="00501D48"/>
    <w:rsid w:val="0050241F"/>
    <w:rsid w:val="00502815"/>
    <w:rsid w:val="00502953"/>
    <w:rsid w:val="005031A0"/>
    <w:rsid w:val="0050440D"/>
    <w:rsid w:val="0050502F"/>
    <w:rsid w:val="005107F7"/>
    <w:rsid w:val="00511A5E"/>
    <w:rsid w:val="00511F2B"/>
    <w:rsid w:val="0051376D"/>
    <w:rsid w:val="00514797"/>
    <w:rsid w:val="005158CF"/>
    <w:rsid w:val="00515E44"/>
    <w:rsid w:val="0051707D"/>
    <w:rsid w:val="0051755A"/>
    <w:rsid w:val="0052120E"/>
    <w:rsid w:val="0052310C"/>
    <w:rsid w:val="0052562D"/>
    <w:rsid w:val="00527F69"/>
    <w:rsid w:val="00530FAC"/>
    <w:rsid w:val="0053163B"/>
    <w:rsid w:val="0053330A"/>
    <w:rsid w:val="00537E82"/>
    <w:rsid w:val="00545A11"/>
    <w:rsid w:val="00547F45"/>
    <w:rsid w:val="005518FA"/>
    <w:rsid w:val="00553521"/>
    <w:rsid w:val="00554480"/>
    <w:rsid w:val="00554A5C"/>
    <w:rsid w:val="005565A7"/>
    <w:rsid w:val="00556B0F"/>
    <w:rsid w:val="00556D2F"/>
    <w:rsid w:val="00561138"/>
    <w:rsid w:val="00562052"/>
    <w:rsid w:val="00563CAC"/>
    <w:rsid w:val="00564094"/>
    <w:rsid w:val="00565805"/>
    <w:rsid w:val="00566587"/>
    <w:rsid w:val="005667FE"/>
    <w:rsid w:val="00566FF4"/>
    <w:rsid w:val="00570F30"/>
    <w:rsid w:val="005711E0"/>
    <w:rsid w:val="00571FDD"/>
    <w:rsid w:val="005728F7"/>
    <w:rsid w:val="00575CA9"/>
    <w:rsid w:val="005767A8"/>
    <w:rsid w:val="00577219"/>
    <w:rsid w:val="00581E39"/>
    <w:rsid w:val="00585280"/>
    <w:rsid w:val="0058757F"/>
    <w:rsid w:val="00592A8F"/>
    <w:rsid w:val="00594D2F"/>
    <w:rsid w:val="00595BF0"/>
    <w:rsid w:val="00597627"/>
    <w:rsid w:val="00597694"/>
    <w:rsid w:val="00597740"/>
    <w:rsid w:val="005A059D"/>
    <w:rsid w:val="005A064D"/>
    <w:rsid w:val="005A1608"/>
    <w:rsid w:val="005B169E"/>
    <w:rsid w:val="005B2FF0"/>
    <w:rsid w:val="005B6E4C"/>
    <w:rsid w:val="005B703E"/>
    <w:rsid w:val="005B7A69"/>
    <w:rsid w:val="005C11D2"/>
    <w:rsid w:val="005C2C17"/>
    <w:rsid w:val="005C4CD7"/>
    <w:rsid w:val="005C52B8"/>
    <w:rsid w:val="005C6754"/>
    <w:rsid w:val="005C760B"/>
    <w:rsid w:val="005D0090"/>
    <w:rsid w:val="005D0E9E"/>
    <w:rsid w:val="005D1332"/>
    <w:rsid w:val="005D2483"/>
    <w:rsid w:val="005D2A20"/>
    <w:rsid w:val="005D3F85"/>
    <w:rsid w:val="005D4B2E"/>
    <w:rsid w:val="005D7164"/>
    <w:rsid w:val="005D74AB"/>
    <w:rsid w:val="005D7C1F"/>
    <w:rsid w:val="005E0196"/>
    <w:rsid w:val="005E0E07"/>
    <w:rsid w:val="005E1E5B"/>
    <w:rsid w:val="005E2151"/>
    <w:rsid w:val="005E6DD3"/>
    <w:rsid w:val="005F164E"/>
    <w:rsid w:val="005F2327"/>
    <w:rsid w:val="005F2F87"/>
    <w:rsid w:val="005F30CD"/>
    <w:rsid w:val="005F37D4"/>
    <w:rsid w:val="005F538A"/>
    <w:rsid w:val="005F71AC"/>
    <w:rsid w:val="00600B3F"/>
    <w:rsid w:val="006037FA"/>
    <w:rsid w:val="00603B75"/>
    <w:rsid w:val="00604728"/>
    <w:rsid w:val="00604B21"/>
    <w:rsid w:val="00605E00"/>
    <w:rsid w:val="00606BED"/>
    <w:rsid w:val="0061070A"/>
    <w:rsid w:val="006107C8"/>
    <w:rsid w:val="00611359"/>
    <w:rsid w:val="00611B63"/>
    <w:rsid w:val="00612389"/>
    <w:rsid w:val="00614B49"/>
    <w:rsid w:val="0061567A"/>
    <w:rsid w:val="00617E6D"/>
    <w:rsid w:val="00621B96"/>
    <w:rsid w:val="006229A8"/>
    <w:rsid w:val="00624555"/>
    <w:rsid w:val="00624DB6"/>
    <w:rsid w:val="00625A4D"/>
    <w:rsid w:val="00630620"/>
    <w:rsid w:val="00630E8E"/>
    <w:rsid w:val="006320D2"/>
    <w:rsid w:val="00633AEA"/>
    <w:rsid w:val="006351C2"/>
    <w:rsid w:val="00636293"/>
    <w:rsid w:val="006427C6"/>
    <w:rsid w:val="0064336A"/>
    <w:rsid w:val="00645017"/>
    <w:rsid w:val="00646AEB"/>
    <w:rsid w:val="00651F74"/>
    <w:rsid w:val="00654429"/>
    <w:rsid w:val="006546BF"/>
    <w:rsid w:val="006550BB"/>
    <w:rsid w:val="0065584B"/>
    <w:rsid w:val="00657598"/>
    <w:rsid w:val="006627C4"/>
    <w:rsid w:val="0066280B"/>
    <w:rsid w:val="006643FF"/>
    <w:rsid w:val="0066667D"/>
    <w:rsid w:val="006666FF"/>
    <w:rsid w:val="00667146"/>
    <w:rsid w:val="00667EA1"/>
    <w:rsid w:val="006707FF"/>
    <w:rsid w:val="00672387"/>
    <w:rsid w:val="006723D6"/>
    <w:rsid w:val="00681257"/>
    <w:rsid w:val="0069075C"/>
    <w:rsid w:val="006958B7"/>
    <w:rsid w:val="00696CB4"/>
    <w:rsid w:val="00696E62"/>
    <w:rsid w:val="00697DC3"/>
    <w:rsid w:val="006A0FF6"/>
    <w:rsid w:val="006A555F"/>
    <w:rsid w:val="006A6220"/>
    <w:rsid w:val="006A71F9"/>
    <w:rsid w:val="006B06FB"/>
    <w:rsid w:val="006B2827"/>
    <w:rsid w:val="006B390C"/>
    <w:rsid w:val="006B4943"/>
    <w:rsid w:val="006B66D1"/>
    <w:rsid w:val="006B6839"/>
    <w:rsid w:val="006B780C"/>
    <w:rsid w:val="006C1AEC"/>
    <w:rsid w:val="006C3012"/>
    <w:rsid w:val="006C3CE7"/>
    <w:rsid w:val="006C3CFF"/>
    <w:rsid w:val="006C3DBC"/>
    <w:rsid w:val="006C43B3"/>
    <w:rsid w:val="006C4754"/>
    <w:rsid w:val="006C4EA5"/>
    <w:rsid w:val="006C4EF5"/>
    <w:rsid w:val="006C6777"/>
    <w:rsid w:val="006C697B"/>
    <w:rsid w:val="006C69C9"/>
    <w:rsid w:val="006C6CB4"/>
    <w:rsid w:val="006C6E98"/>
    <w:rsid w:val="006D6929"/>
    <w:rsid w:val="006E0143"/>
    <w:rsid w:val="006E101A"/>
    <w:rsid w:val="006E1ABE"/>
    <w:rsid w:val="006E28BC"/>
    <w:rsid w:val="006E30C8"/>
    <w:rsid w:val="006E326F"/>
    <w:rsid w:val="006E62D7"/>
    <w:rsid w:val="006E65C8"/>
    <w:rsid w:val="006E7AE7"/>
    <w:rsid w:val="006F1D8F"/>
    <w:rsid w:val="006F4A90"/>
    <w:rsid w:val="006F60C6"/>
    <w:rsid w:val="006F6405"/>
    <w:rsid w:val="00702CF7"/>
    <w:rsid w:val="0070434B"/>
    <w:rsid w:val="00710244"/>
    <w:rsid w:val="00710694"/>
    <w:rsid w:val="0071104B"/>
    <w:rsid w:val="00713603"/>
    <w:rsid w:val="007158C6"/>
    <w:rsid w:val="00715E02"/>
    <w:rsid w:val="00715FE8"/>
    <w:rsid w:val="00717326"/>
    <w:rsid w:val="00723FAD"/>
    <w:rsid w:val="0072718B"/>
    <w:rsid w:val="00727229"/>
    <w:rsid w:val="00733786"/>
    <w:rsid w:val="00733B62"/>
    <w:rsid w:val="00734A5C"/>
    <w:rsid w:val="007357C0"/>
    <w:rsid w:val="00735E55"/>
    <w:rsid w:val="007428C6"/>
    <w:rsid w:val="00745423"/>
    <w:rsid w:val="00745464"/>
    <w:rsid w:val="007502BB"/>
    <w:rsid w:val="00750506"/>
    <w:rsid w:val="007563CE"/>
    <w:rsid w:val="007575FC"/>
    <w:rsid w:val="007611BC"/>
    <w:rsid w:val="007674FE"/>
    <w:rsid w:val="00770319"/>
    <w:rsid w:val="007704C7"/>
    <w:rsid w:val="00771E89"/>
    <w:rsid w:val="00772288"/>
    <w:rsid w:val="0077356A"/>
    <w:rsid w:val="00775888"/>
    <w:rsid w:val="00776975"/>
    <w:rsid w:val="00777766"/>
    <w:rsid w:val="00780AD3"/>
    <w:rsid w:val="00782F5D"/>
    <w:rsid w:val="00784180"/>
    <w:rsid w:val="00785716"/>
    <w:rsid w:val="0078605E"/>
    <w:rsid w:val="00786309"/>
    <w:rsid w:val="007865A0"/>
    <w:rsid w:val="007876CA"/>
    <w:rsid w:val="00791A23"/>
    <w:rsid w:val="00796647"/>
    <w:rsid w:val="00797DDD"/>
    <w:rsid w:val="007A0046"/>
    <w:rsid w:val="007A0323"/>
    <w:rsid w:val="007A05D8"/>
    <w:rsid w:val="007A072E"/>
    <w:rsid w:val="007A0C49"/>
    <w:rsid w:val="007A1C4D"/>
    <w:rsid w:val="007A23E4"/>
    <w:rsid w:val="007A736A"/>
    <w:rsid w:val="007A75AC"/>
    <w:rsid w:val="007B1FC7"/>
    <w:rsid w:val="007B223D"/>
    <w:rsid w:val="007B26F0"/>
    <w:rsid w:val="007B4AEC"/>
    <w:rsid w:val="007B5562"/>
    <w:rsid w:val="007B59D2"/>
    <w:rsid w:val="007B7315"/>
    <w:rsid w:val="007C069C"/>
    <w:rsid w:val="007C223F"/>
    <w:rsid w:val="007C395C"/>
    <w:rsid w:val="007C3DC6"/>
    <w:rsid w:val="007C487B"/>
    <w:rsid w:val="007C696B"/>
    <w:rsid w:val="007C6FB2"/>
    <w:rsid w:val="007C754D"/>
    <w:rsid w:val="007D2780"/>
    <w:rsid w:val="007D301E"/>
    <w:rsid w:val="007D3709"/>
    <w:rsid w:val="007D3864"/>
    <w:rsid w:val="007D3B27"/>
    <w:rsid w:val="007D4583"/>
    <w:rsid w:val="007D5C9E"/>
    <w:rsid w:val="007E063A"/>
    <w:rsid w:val="007E306C"/>
    <w:rsid w:val="007E4BD2"/>
    <w:rsid w:val="007E5B62"/>
    <w:rsid w:val="007F73A9"/>
    <w:rsid w:val="007F74BD"/>
    <w:rsid w:val="0080550D"/>
    <w:rsid w:val="00807809"/>
    <w:rsid w:val="0081054F"/>
    <w:rsid w:val="00810654"/>
    <w:rsid w:val="0081079D"/>
    <w:rsid w:val="008113D0"/>
    <w:rsid w:val="008215E8"/>
    <w:rsid w:val="00822F6A"/>
    <w:rsid w:val="0082677F"/>
    <w:rsid w:val="0082718D"/>
    <w:rsid w:val="00827B62"/>
    <w:rsid w:val="00831E70"/>
    <w:rsid w:val="00831F99"/>
    <w:rsid w:val="00833278"/>
    <w:rsid w:val="008341C8"/>
    <w:rsid w:val="00834FDE"/>
    <w:rsid w:val="008366F1"/>
    <w:rsid w:val="00837DA5"/>
    <w:rsid w:val="008446E1"/>
    <w:rsid w:val="008447E5"/>
    <w:rsid w:val="008464FD"/>
    <w:rsid w:val="00854892"/>
    <w:rsid w:val="00855001"/>
    <w:rsid w:val="008608DA"/>
    <w:rsid w:val="0086247B"/>
    <w:rsid w:val="00862DC9"/>
    <w:rsid w:val="00863AA2"/>
    <w:rsid w:val="00864657"/>
    <w:rsid w:val="008652D8"/>
    <w:rsid w:val="008655E8"/>
    <w:rsid w:val="00866563"/>
    <w:rsid w:val="0086791D"/>
    <w:rsid w:val="00871802"/>
    <w:rsid w:val="0087353D"/>
    <w:rsid w:val="00873730"/>
    <w:rsid w:val="00874DA6"/>
    <w:rsid w:val="00874E5D"/>
    <w:rsid w:val="008766E9"/>
    <w:rsid w:val="00876B2C"/>
    <w:rsid w:val="0088181E"/>
    <w:rsid w:val="00882202"/>
    <w:rsid w:val="00884748"/>
    <w:rsid w:val="008876EC"/>
    <w:rsid w:val="00887AAE"/>
    <w:rsid w:val="00887DB3"/>
    <w:rsid w:val="00890400"/>
    <w:rsid w:val="00891731"/>
    <w:rsid w:val="00892ED8"/>
    <w:rsid w:val="00896AE9"/>
    <w:rsid w:val="008A17E2"/>
    <w:rsid w:val="008A1B58"/>
    <w:rsid w:val="008A1F20"/>
    <w:rsid w:val="008A627D"/>
    <w:rsid w:val="008A73DD"/>
    <w:rsid w:val="008B0749"/>
    <w:rsid w:val="008B2295"/>
    <w:rsid w:val="008B3BC0"/>
    <w:rsid w:val="008B4001"/>
    <w:rsid w:val="008C046F"/>
    <w:rsid w:val="008C0D23"/>
    <w:rsid w:val="008C1AF3"/>
    <w:rsid w:val="008C4DD8"/>
    <w:rsid w:val="008C57B4"/>
    <w:rsid w:val="008C6928"/>
    <w:rsid w:val="008C6C0B"/>
    <w:rsid w:val="008C6FB9"/>
    <w:rsid w:val="008D43B4"/>
    <w:rsid w:val="008D556D"/>
    <w:rsid w:val="008D5C46"/>
    <w:rsid w:val="008D5D84"/>
    <w:rsid w:val="008D624E"/>
    <w:rsid w:val="008D642A"/>
    <w:rsid w:val="008E323E"/>
    <w:rsid w:val="008E6A29"/>
    <w:rsid w:val="008F145E"/>
    <w:rsid w:val="008F3C30"/>
    <w:rsid w:val="008F51D9"/>
    <w:rsid w:val="00900E9E"/>
    <w:rsid w:val="00902E41"/>
    <w:rsid w:val="00903D63"/>
    <w:rsid w:val="00905048"/>
    <w:rsid w:val="00905AAA"/>
    <w:rsid w:val="00906BC3"/>
    <w:rsid w:val="00910ECA"/>
    <w:rsid w:val="00911001"/>
    <w:rsid w:val="00912D11"/>
    <w:rsid w:val="00916EEA"/>
    <w:rsid w:val="00917E7A"/>
    <w:rsid w:val="0092113B"/>
    <w:rsid w:val="00922D19"/>
    <w:rsid w:val="009237EE"/>
    <w:rsid w:val="00923F49"/>
    <w:rsid w:val="0092410B"/>
    <w:rsid w:val="00925BAA"/>
    <w:rsid w:val="00925D00"/>
    <w:rsid w:val="00926F98"/>
    <w:rsid w:val="009300FA"/>
    <w:rsid w:val="00930D1D"/>
    <w:rsid w:val="00932A08"/>
    <w:rsid w:val="00932B1A"/>
    <w:rsid w:val="009337CD"/>
    <w:rsid w:val="0093475B"/>
    <w:rsid w:val="00936EFC"/>
    <w:rsid w:val="00941353"/>
    <w:rsid w:val="00941EB2"/>
    <w:rsid w:val="00945087"/>
    <w:rsid w:val="009467A1"/>
    <w:rsid w:val="00946819"/>
    <w:rsid w:val="00950C7A"/>
    <w:rsid w:val="00953BC6"/>
    <w:rsid w:val="00964392"/>
    <w:rsid w:val="00965CCB"/>
    <w:rsid w:val="0096746D"/>
    <w:rsid w:val="009700FF"/>
    <w:rsid w:val="0097322C"/>
    <w:rsid w:val="009747DA"/>
    <w:rsid w:val="00975014"/>
    <w:rsid w:val="0097617D"/>
    <w:rsid w:val="00976262"/>
    <w:rsid w:val="009772D8"/>
    <w:rsid w:val="0098267C"/>
    <w:rsid w:val="00983AC0"/>
    <w:rsid w:val="00983C2B"/>
    <w:rsid w:val="0098587B"/>
    <w:rsid w:val="00987149"/>
    <w:rsid w:val="009903D1"/>
    <w:rsid w:val="00991F73"/>
    <w:rsid w:val="009933FF"/>
    <w:rsid w:val="0099533D"/>
    <w:rsid w:val="009977F3"/>
    <w:rsid w:val="009978AF"/>
    <w:rsid w:val="009A0721"/>
    <w:rsid w:val="009A2697"/>
    <w:rsid w:val="009A5860"/>
    <w:rsid w:val="009A5C3A"/>
    <w:rsid w:val="009A5F99"/>
    <w:rsid w:val="009A6F9A"/>
    <w:rsid w:val="009B1074"/>
    <w:rsid w:val="009B1437"/>
    <w:rsid w:val="009B2416"/>
    <w:rsid w:val="009B30FF"/>
    <w:rsid w:val="009B32E5"/>
    <w:rsid w:val="009B3335"/>
    <w:rsid w:val="009B3E65"/>
    <w:rsid w:val="009B4049"/>
    <w:rsid w:val="009B41AB"/>
    <w:rsid w:val="009B58B9"/>
    <w:rsid w:val="009B6A0B"/>
    <w:rsid w:val="009B716B"/>
    <w:rsid w:val="009C4A7D"/>
    <w:rsid w:val="009C54AC"/>
    <w:rsid w:val="009C5861"/>
    <w:rsid w:val="009D12DA"/>
    <w:rsid w:val="009D525A"/>
    <w:rsid w:val="009D6343"/>
    <w:rsid w:val="009D727B"/>
    <w:rsid w:val="009E2706"/>
    <w:rsid w:val="009E4952"/>
    <w:rsid w:val="009F0E85"/>
    <w:rsid w:val="009F1011"/>
    <w:rsid w:val="009F64B9"/>
    <w:rsid w:val="00A02392"/>
    <w:rsid w:val="00A02FB6"/>
    <w:rsid w:val="00A04470"/>
    <w:rsid w:val="00A05D17"/>
    <w:rsid w:val="00A06DE2"/>
    <w:rsid w:val="00A0737B"/>
    <w:rsid w:val="00A10039"/>
    <w:rsid w:val="00A11EA3"/>
    <w:rsid w:val="00A15417"/>
    <w:rsid w:val="00A16BDD"/>
    <w:rsid w:val="00A17BE3"/>
    <w:rsid w:val="00A20BA5"/>
    <w:rsid w:val="00A24977"/>
    <w:rsid w:val="00A3024A"/>
    <w:rsid w:val="00A3284E"/>
    <w:rsid w:val="00A33862"/>
    <w:rsid w:val="00A3419A"/>
    <w:rsid w:val="00A34AC1"/>
    <w:rsid w:val="00A358A8"/>
    <w:rsid w:val="00A378AA"/>
    <w:rsid w:val="00A37DDF"/>
    <w:rsid w:val="00A41355"/>
    <w:rsid w:val="00A41F1F"/>
    <w:rsid w:val="00A434EE"/>
    <w:rsid w:val="00A43FB7"/>
    <w:rsid w:val="00A440C1"/>
    <w:rsid w:val="00A44F26"/>
    <w:rsid w:val="00A45FA8"/>
    <w:rsid w:val="00A472DC"/>
    <w:rsid w:val="00A513AD"/>
    <w:rsid w:val="00A51EC1"/>
    <w:rsid w:val="00A540FE"/>
    <w:rsid w:val="00A5438B"/>
    <w:rsid w:val="00A5535C"/>
    <w:rsid w:val="00A56B64"/>
    <w:rsid w:val="00A571F5"/>
    <w:rsid w:val="00A57260"/>
    <w:rsid w:val="00A577E0"/>
    <w:rsid w:val="00A62B0F"/>
    <w:rsid w:val="00A630F1"/>
    <w:rsid w:val="00A6464A"/>
    <w:rsid w:val="00A6531A"/>
    <w:rsid w:val="00A65865"/>
    <w:rsid w:val="00A66FDD"/>
    <w:rsid w:val="00A67BBF"/>
    <w:rsid w:val="00A749FE"/>
    <w:rsid w:val="00A76690"/>
    <w:rsid w:val="00A803F3"/>
    <w:rsid w:val="00A8122D"/>
    <w:rsid w:val="00A82E2E"/>
    <w:rsid w:val="00A8498A"/>
    <w:rsid w:val="00A91F3A"/>
    <w:rsid w:val="00A91FFF"/>
    <w:rsid w:val="00A95461"/>
    <w:rsid w:val="00A95C33"/>
    <w:rsid w:val="00AA0685"/>
    <w:rsid w:val="00AA0752"/>
    <w:rsid w:val="00AA32D2"/>
    <w:rsid w:val="00AA40D8"/>
    <w:rsid w:val="00AA4A8D"/>
    <w:rsid w:val="00AA50A7"/>
    <w:rsid w:val="00AA6FF8"/>
    <w:rsid w:val="00AA79DE"/>
    <w:rsid w:val="00AB2710"/>
    <w:rsid w:val="00AB4BD5"/>
    <w:rsid w:val="00AC0D9D"/>
    <w:rsid w:val="00AC257A"/>
    <w:rsid w:val="00AC41C9"/>
    <w:rsid w:val="00AD011A"/>
    <w:rsid w:val="00AD0721"/>
    <w:rsid w:val="00AD10D1"/>
    <w:rsid w:val="00AD129E"/>
    <w:rsid w:val="00AD28B2"/>
    <w:rsid w:val="00AD4602"/>
    <w:rsid w:val="00AD6D5E"/>
    <w:rsid w:val="00AD7AE3"/>
    <w:rsid w:val="00AD7C7E"/>
    <w:rsid w:val="00AE0B7A"/>
    <w:rsid w:val="00AE20A1"/>
    <w:rsid w:val="00AE40D1"/>
    <w:rsid w:val="00AE5B18"/>
    <w:rsid w:val="00AE5FBD"/>
    <w:rsid w:val="00AE63C6"/>
    <w:rsid w:val="00AE78F1"/>
    <w:rsid w:val="00AE7B56"/>
    <w:rsid w:val="00AF1ADE"/>
    <w:rsid w:val="00AF5C37"/>
    <w:rsid w:val="00AF6C6F"/>
    <w:rsid w:val="00AF7AAD"/>
    <w:rsid w:val="00B007B0"/>
    <w:rsid w:val="00B00D7F"/>
    <w:rsid w:val="00B0521B"/>
    <w:rsid w:val="00B117BD"/>
    <w:rsid w:val="00B158A9"/>
    <w:rsid w:val="00B1747E"/>
    <w:rsid w:val="00B17EBF"/>
    <w:rsid w:val="00B2191B"/>
    <w:rsid w:val="00B24781"/>
    <w:rsid w:val="00B27A04"/>
    <w:rsid w:val="00B27D74"/>
    <w:rsid w:val="00B27D75"/>
    <w:rsid w:val="00B31191"/>
    <w:rsid w:val="00B3165E"/>
    <w:rsid w:val="00B36839"/>
    <w:rsid w:val="00B37CD1"/>
    <w:rsid w:val="00B42107"/>
    <w:rsid w:val="00B43373"/>
    <w:rsid w:val="00B4614D"/>
    <w:rsid w:val="00B50D2A"/>
    <w:rsid w:val="00B52728"/>
    <w:rsid w:val="00B53009"/>
    <w:rsid w:val="00B63B22"/>
    <w:rsid w:val="00B63C86"/>
    <w:rsid w:val="00B72307"/>
    <w:rsid w:val="00B73C32"/>
    <w:rsid w:val="00B73E41"/>
    <w:rsid w:val="00B76C6F"/>
    <w:rsid w:val="00B7791D"/>
    <w:rsid w:val="00B824FD"/>
    <w:rsid w:val="00B83E86"/>
    <w:rsid w:val="00B84649"/>
    <w:rsid w:val="00B85A9B"/>
    <w:rsid w:val="00B85C76"/>
    <w:rsid w:val="00B86C99"/>
    <w:rsid w:val="00B9085C"/>
    <w:rsid w:val="00B90A70"/>
    <w:rsid w:val="00B917CA"/>
    <w:rsid w:val="00B91A32"/>
    <w:rsid w:val="00B96A8F"/>
    <w:rsid w:val="00BA118B"/>
    <w:rsid w:val="00BA2A28"/>
    <w:rsid w:val="00BA6AC8"/>
    <w:rsid w:val="00BB02E5"/>
    <w:rsid w:val="00BB05AD"/>
    <w:rsid w:val="00BB2FC3"/>
    <w:rsid w:val="00BB3936"/>
    <w:rsid w:val="00BB4620"/>
    <w:rsid w:val="00BB5A70"/>
    <w:rsid w:val="00BB5E22"/>
    <w:rsid w:val="00BB6FD4"/>
    <w:rsid w:val="00BB7272"/>
    <w:rsid w:val="00BB7E3D"/>
    <w:rsid w:val="00BC2F44"/>
    <w:rsid w:val="00BC3BDB"/>
    <w:rsid w:val="00BC78C6"/>
    <w:rsid w:val="00BC7BB7"/>
    <w:rsid w:val="00BD6FBA"/>
    <w:rsid w:val="00BE14E1"/>
    <w:rsid w:val="00BE304C"/>
    <w:rsid w:val="00BE730F"/>
    <w:rsid w:val="00BF3F76"/>
    <w:rsid w:val="00BF6CAE"/>
    <w:rsid w:val="00BF768E"/>
    <w:rsid w:val="00C00BD9"/>
    <w:rsid w:val="00C019DC"/>
    <w:rsid w:val="00C01AED"/>
    <w:rsid w:val="00C03455"/>
    <w:rsid w:val="00C04F9C"/>
    <w:rsid w:val="00C06B65"/>
    <w:rsid w:val="00C10A4F"/>
    <w:rsid w:val="00C12E0E"/>
    <w:rsid w:val="00C156F3"/>
    <w:rsid w:val="00C17595"/>
    <w:rsid w:val="00C1765A"/>
    <w:rsid w:val="00C20314"/>
    <w:rsid w:val="00C210C0"/>
    <w:rsid w:val="00C21A60"/>
    <w:rsid w:val="00C2282E"/>
    <w:rsid w:val="00C2414C"/>
    <w:rsid w:val="00C26957"/>
    <w:rsid w:val="00C27720"/>
    <w:rsid w:val="00C304E7"/>
    <w:rsid w:val="00C3108B"/>
    <w:rsid w:val="00C31300"/>
    <w:rsid w:val="00C35463"/>
    <w:rsid w:val="00C36353"/>
    <w:rsid w:val="00C36477"/>
    <w:rsid w:val="00C365E1"/>
    <w:rsid w:val="00C40AF4"/>
    <w:rsid w:val="00C420B3"/>
    <w:rsid w:val="00C45AE6"/>
    <w:rsid w:val="00C4718A"/>
    <w:rsid w:val="00C53897"/>
    <w:rsid w:val="00C538E6"/>
    <w:rsid w:val="00C547B2"/>
    <w:rsid w:val="00C6036D"/>
    <w:rsid w:val="00C61A08"/>
    <w:rsid w:val="00C62307"/>
    <w:rsid w:val="00C63875"/>
    <w:rsid w:val="00C641D4"/>
    <w:rsid w:val="00C64DEB"/>
    <w:rsid w:val="00C65DB1"/>
    <w:rsid w:val="00C755B9"/>
    <w:rsid w:val="00C80B38"/>
    <w:rsid w:val="00C82328"/>
    <w:rsid w:val="00C84B4D"/>
    <w:rsid w:val="00C861F0"/>
    <w:rsid w:val="00C86E40"/>
    <w:rsid w:val="00C9154C"/>
    <w:rsid w:val="00C937BF"/>
    <w:rsid w:val="00C956B0"/>
    <w:rsid w:val="00C958F2"/>
    <w:rsid w:val="00C97B34"/>
    <w:rsid w:val="00CA00D6"/>
    <w:rsid w:val="00CA020A"/>
    <w:rsid w:val="00CA1DBB"/>
    <w:rsid w:val="00CA3703"/>
    <w:rsid w:val="00CA4EA3"/>
    <w:rsid w:val="00CA5A7D"/>
    <w:rsid w:val="00CA6DA5"/>
    <w:rsid w:val="00CB1767"/>
    <w:rsid w:val="00CB28CB"/>
    <w:rsid w:val="00CB2C35"/>
    <w:rsid w:val="00CB3BFB"/>
    <w:rsid w:val="00CC0364"/>
    <w:rsid w:val="00CC21CC"/>
    <w:rsid w:val="00CC4012"/>
    <w:rsid w:val="00CD191B"/>
    <w:rsid w:val="00CD53DC"/>
    <w:rsid w:val="00CD684F"/>
    <w:rsid w:val="00CE0234"/>
    <w:rsid w:val="00CE0A54"/>
    <w:rsid w:val="00CE3950"/>
    <w:rsid w:val="00CE3AB2"/>
    <w:rsid w:val="00CE71C9"/>
    <w:rsid w:val="00CF09CA"/>
    <w:rsid w:val="00CF163B"/>
    <w:rsid w:val="00CF1CD0"/>
    <w:rsid w:val="00CF22B1"/>
    <w:rsid w:val="00CF2B8A"/>
    <w:rsid w:val="00CF5E74"/>
    <w:rsid w:val="00CF7583"/>
    <w:rsid w:val="00CF7601"/>
    <w:rsid w:val="00D01EDA"/>
    <w:rsid w:val="00D02B8C"/>
    <w:rsid w:val="00D1066F"/>
    <w:rsid w:val="00D15765"/>
    <w:rsid w:val="00D16465"/>
    <w:rsid w:val="00D16B74"/>
    <w:rsid w:val="00D16E0A"/>
    <w:rsid w:val="00D20CFB"/>
    <w:rsid w:val="00D21147"/>
    <w:rsid w:val="00D2151E"/>
    <w:rsid w:val="00D21586"/>
    <w:rsid w:val="00D22365"/>
    <w:rsid w:val="00D22753"/>
    <w:rsid w:val="00D247E8"/>
    <w:rsid w:val="00D25DAA"/>
    <w:rsid w:val="00D26998"/>
    <w:rsid w:val="00D337D3"/>
    <w:rsid w:val="00D33D1C"/>
    <w:rsid w:val="00D37FEF"/>
    <w:rsid w:val="00D4005D"/>
    <w:rsid w:val="00D419A1"/>
    <w:rsid w:val="00D426EB"/>
    <w:rsid w:val="00D45019"/>
    <w:rsid w:val="00D453C7"/>
    <w:rsid w:val="00D46056"/>
    <w:rsid w:val="00D468D0"/>
    <w:rsid w:val="00D50662"/>
    <w:rsid w:val="00D513DC"/>
    <w:rsid w:val="00D533E1"/>
    <w:rsid w:val="00D53A2B"/>
    <w:rsid w:val="00D541BF"/>
    <w:rsid w:val="00D56395"/>
    <w:rsid w:val="00D577D9"/>
    <w:rsid w:val="00D57A0F"/>
    <w:rsid w:val="00D60234"/>
    <w:rsid w:val="00D650AF"/>
    <w:rsid w:val="00D65781"/>
    <w:rsid w:val="00D668EA"/>
    <w:rsid w:val="00D66F15"/>
    <w:rsid w:val="00D71B82"/>
    <w:rsid w:val="00D7266D"/>
    <w:rsid w:val="00D73007"/>
    <w:rsid w:val="00D74C4A"/>
    <w:rsid w:val="00D77DDA"/>
    <w:rsid w:val="00D81AAD"/>
    <w:rsid w:val="00D82AF2"/>
    <w:rsid w:val="00D83DC2"/>
    <w:rsid w:val="00D8476A"/>
    <w:rsid w:val="00D90972"/>
    <w:rsid w:val="00D91D67"/>
    <w:rsid w:val="00D92EC0"/>
    <w:rsid w:val="00D93EC6"/>
    <w:rsid w:val="00D95FEF"/>
    <w:rsid w:val="00DA0442"/>
    <w:rsid w:val="00DA0A87"/>
    <w:rsid w:val="00DA2812"/>
    <w:rsid w:val="00DA46FD"/>
    <w:rsid w:val="00DA503C"/>
    <w:rsid w:val="00DA782E"/>
    <w:rsid w:val="00DB0D38"/>
    <w:rsid w:val="00DB2818"/>
    <w:rsid w:val="00DC11F1"/>
    <w:rsid w:val="00DC1993"/>
    <w:rsid w:val="00DC1D2E"/>
    <w:rsid w:val="00DC2C55"/>
    <w:rsid w:val="00DC435D"/>
    <w:rsid w:val="00DC4957"/>
    <w:rsid w:val="00DC5D19"/>
    <w:rsid w:val="00DC6A3C"/>
    <w:rsid w:val="00DD0E2F"/>
    <w:rsid w:val="00DD215F"/>
    <w:rsid w:val="00DD223E"/>
    <w:rsid w:val="00DD3FC9"/>
    <w:rsid w:val="00DD4F66"/>
    <w:rsid w:val="00DD5A65"/>
    <w:rsid w:val="00DD5D93"/>
    <w:rsid w:val="00DE2717"/>
    <w:rsid w:val="00DE3A57"/>
    <w:rsid w:val="00DE49CB"/>
    <w:rsid w:val="00DE4BBA"/>
    <w:rsid w:val="00DE60E5"/>
    <w:rsid w:val="00DE73D3"/>
    <w:rsid w:val="00DF05A2"/>
    <w:rsid w:val="00DF0A14"/>
    <w:rsid w:val="00DF2338"/>
    <w:rsid w:val="00DF34EA"/>
    <w:rsid w:val="00DF412C"/>
    <w:rsid w:val="00DF4506"/>
    <w:rsid w:val="00DF48F2"/>
    <w:rsid w:val="00DF4F3C"/>
    <w:rsid w:val="00DF51D3"/>
    <w:rsid w:val="00DF6221"/>
    <w:rsid w:val="00E01511"/>
    <w:rsid w:val="00E02AA6"/>
    <w:rsid w:val="00E02E10"/>
    <w:rsid w:val="00E047C5"/>
    <w:rsid w:val="00E07689"/>
    <w:rsid w:val="00E07B18"/>
    <w:rsid w:val="00E10A5E"/>
    <w:rsid w:val="00E1209F"/>
    <w:rsid w:val="00E1447C"/>
    <w:rsid w:val="00E21A4B"/>
    <w:rsid w:val="00E2246C"/>
    <w:rsid w:val="00E22F31"/>
    <w:rsid w:val="00E26730"/>
    <w:rsid w:val="00E304BD"/>
    <w:rsid w:val="00E35669"/>
    <w:rsid w:val="00E375A3"/>
    <w:rsid w:val="00E40811"/>
    <w:rsid w:val="00E47BD5"/>
    <w:rsid w:val="00E50213"/>
    <w:rsid w:val="00E50E95"/>
    <w:rsid w:val="00E522A6"/>
    <w:rsid w:val="00E52BC4"/>
    <w:rsid w:val="00E52DBD"/>
    <w:rsid w:val="00E5373F"/>
    <w:rsid w:val="00E537D0"/>
    <w:rsid w:val="00E5399D"/>
    <w:rsid w:val="00E55C13"/>
    <w:rsid w:val="00E56301"/>
    <w:rsid w:val="00E57780"/>
    <w:rsid w:val="00E577BD"/>
    <w:rsid w:val="00E61B5A"/>
    <w:rsid w:val="00E62820"/>
    <w:rsid w:val="00E67434"/>
    <w:rsid w:val="00E7000D"/>
    <w:rsid w:val="00E70D22"/>
    <w:rsid w:val="00E713D2"/>
    <w:rsid w:val="00E7334A"/>
    <w:rsid w:val="00E75045"/>
    <w:rsid w:val="00E82D6C"/>
    <w:rsid w:val="00E840DA"/>
    <w:rsid w:val="00E93C1E"/>
    <w:rsid w:val="00E957A9"/>
    <w:rsid w:val="00E95AA3"/>
    <w:rsid w:val="00E9731F"/>
    <w:rsid w:val="00EA1868"/>
    <w:rsid w:val="00EA204C"/>
    <w:rsid w:val="00EA657E"/>
    <w:rsid w:val="00EA79D1"/>
    <w:rsid w:val="00EB01AF"/>
    <w:rsid w:val="00EB0C09"/>
    <w:rsid w:val="00EB0DD7"/>
    <w:rsid w:val="00EB35B7"/>
    <w:rsid w:val="00EB5513"/>
    <w:rsid w:val="00EB618A"/>
    <w:rsid w:val="00EC4E62"/>
    <w:rsid w:val="00EC5C4A"/>
    <w:rsid w:val="00ED00C2"/>
    <w:rsid w:val="00ED1FDA"/>
    <w:rsid w:val="00ED2189"/>
    <w:rsid w:val="00ED3524"/>
    <w:rsid w:val="00ED38C3"/>
    <w:rsid w:val="00ED45F1"/>
    <w:rsid w:val="00ED6B1E"/>
    <w:rsid w:val="00EE005B"/>
    <w:rsid w:val="00EE0193"/>
    <w:rsid w:val="00EE2E3C"/>
    <w:rsid w:val="00EE462D"/>
    <w:rsid w:val="00EE46A8"/>
    <w:rsid w:val="00EE48AD"/>
    <w:rsid w:val="00EE4F4D"/>
    <w:rsid w:val="00EE5713"/>
    <w:rsid w:val="00EE6559"/>
    <w:rsid w:val="00EE7026"/>
    <w:rsid w:val="00EF0C90"/>
    <w:rsid w:val="00EF23EC"/>
    <w:rsid w:val="00EF4582"/>
    <w:rsid w:val="00EF65FB"/>
    <w:rsid w:val="00EF7CBC"/>
    <w:rsid w:val="00F00FD2"/>
    <w:rsid w:val="00F01821"/>
    <w:rsid w:val="00F032A5"/>
    <w:rsid w:val="00F0726B"/>
    <w:rsid w:val="00F1243C"/>
    <w:rsid w:val="00F12F94"/>
    <w:rsid w:val="00F13E2B"/>
    <w:rsid w:val="00F14614"/>
    <w:rsid w:val="00F14E5F"/>
    <w:rsid w:val="00F22B82"/>
    <w:rsid w:val="00F2301E"/>
    <w:rsid w:val="00F26145"/>
    <w:rsid w:val="00F30B5F"/>
    <w:rsid w:val="00F32C92"/>
    <w:rsid w:val="00F32F07"/>
    <w:rsid w:val="00F331CB"/>
    <w:rsid w:val="00F34D90"/>
    <w:rsid w:val="00F3695B"/>
    <w:rsid w:val="00F36C28"/>
    <w:rsid w:val="00F407B7"/>
    <w:rsid w:val="00F4097B"/>
    <w:rsid w:val="00F41689"/>
    <w:rsid w:val="00F43C14"/>
    <w:rsid w:val="00F45797"/>
    <w:rsid w:val="00F45F38"/>
    <w:rsid w:val="00F55C40"/>
    <w:rsid w:val="00F56932"/>
    <w:rsid w:val="00F57823"/>
    <w:rsid w:val="00F60091"/>
    <w:rsid w:val="00F66D56"/>
    <w:rsid w:val="00F66E1A"/>
    <w:rsid w:val="00F6763F"/>
    <w:rsid w:val="00F67A97"/>
    <w:rsid w:val="00F67FEF"/>
    <w:rsid w:val="00F717F8"/>
    <w:rsid w:val="00F727E0"/>
    <w:rsid w:val="00F736E2"/>
    <w:rsid w:val="00F74C18"/>
    <w:rsid w:val="00F76669"/>
    <w:rsid w:val="00F82BA6"/>
    <w:rsid w:val="00F83F96"/>
    <w:rsid w:val="00F90623"/>
    <w:rsid w:val="00F91883"/>
    <w:rsid w:val="00F91F53"/>
    <w:rsid w:val="00F92C0F"/>
    <w:rsid w:val="00F94078"/>
    <w:rsid w:val="00F96CFC"/>
    <w:rsid w:val="00FA0297"/>
    <w:rsid w:val="00FA146C"/>
    <w:rsid w:val="00FA18D1"/>
    <w:rsid w:val="00FA1B62"/>
    <w:rsid w:val="00FA1CD0"/>
    <w:rsid w:val="00FA3B96"/>
    <w:rsid w:val="00FA469D"/>
    <w:rsid w:val="00FA7354"/>
    <w:rsid w:val="00FA7CEF"/>
    <w:rsid w:val="00FB03AE"/>
    <w:rsid w:val="00FB085B"/>
    <w:rsid w:val="00FB39E1"/>
    <w:rsid w:val="00FB3EFD"/>
    <w:rsid w:val="00FB56BD"/>
    <w:rsid w:val="00FB6FD2"/>
    <w:rsid w:val="00FB7350"/>
    <w:rsid w:val="00FC05B3"/>
    <w:rsid w:val="00FC1255"/>
    <w:rsid w:val="00FC1AD1"/>
    <w:rsid w:val="00FC5272"/>
    <w:rsid w:val="00FC5548"/>
    <w:rsid w:val="00FC5EC2"/>
    <w:rsid w:val="00FC6962"/>
    <w:rsid w:val="00FC71FC"/>
    <w:rsid w:val="00FD5DB8"/>
    <w:rsid w:val="00FD6CB9"/>
    <w:rsid w:val="00FD7FE9"/>
    <w:rsid w:val="00FE0D6D"/>
    <w:rsid w:val="00FE1017"/>
    <w:rsid w:val="00FE35C6"/>
    <w:rsid w:val="00FE5C7E"/>
    <w:rsid w:val="00FE600F"/>
    <w:rsid w:val="00FE6F55"/>
    <w:rsid w:val="00FE76B5"/>
    <w:rsid w:val="00FF309B"/>
    <w:rsid w:val="00FF3C5D"/>
    <w:rsid w:val="00FF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05F24"/>
  <w15:chartTrackingRefBased/>
  <w15:docId w15:val="{DC8EFF2F-6F97-41AE-98D1-2582A7AD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inorHAnsi" w:hAnsiTheme="majorHAnsi" w:cstheme="maj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1BC"/>
  </w:style>
  <w:style w:type="paragraph" w:styleId="Nagwek1">
    <w:name w:val="heading 1"/>
    <w:basedOn w:val="Normalny"/>
    <w:next w:val="Normalny"/>
    <w:link w:val="Nagwek1Znak"/>
    <w:uiPriority w:val="9"/>
    <w:qFormat/>
    <w:rsid w:val="000E5DF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5DF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2A20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qFormat/>
    <w:rsid w:val="004C4C1F"/>
    <w:pPr>
      <w:tabs>
        <w:tab w:val="left" w:pos="720"/>
      </w:tabs>
      <w:spacing w:before="360" w:after="120" w:line="360" w:lineRule="atLeast"/>
      <w:jc w:val="both"/>
      <w:outlineLvl w:val="3"/>
    </w:pPr>
    <w:rPr>
      <w:rFonts w:ascii="Szwajcar EE" w:eastAsia="Times New Roman" w:hAnsi="Szwajcar EE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6C2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681257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xxmarkxd3tulu9a">
    <w:name w:val="x_xmarkxd3tulu9a"/>
    <w:basedOn w:val="Domylnaczcionkaakapitu"/>
    <w:rsid w:val="00681257"/>
  </w:style>
  <w:style w:type="character" w:styleId="Odwoaniedokomentarza">
    <w:name w:val="annotation reference"/>
    <w:basedOn w:val="Domylnaczcionkaakapitu"/>
    <w:uiPriority w:val="99"/>
    <w:semiHidden/>
    <w:unhideWhenUsed/>
    <w:rsid w:val="006812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12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1257"/>
    <w:rPr>
      <w:sz w:val="20"/>
      <w:szCs w:val="20"/>
    </w:rPr>
  </w:style>
  <w:style w:type="table" w:customStyle="1" w:styleId="Tabela-Siatka1">
    <w:name w:val="Tabela - Siatka1"/>
    <w:basedOn w:val="Standardowy"/>
    <w:uiPriority w:val="39"/>
    <w:rsid w:val="00681257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30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1A23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C4C1F"/>
    <w:rPr>
      <w:rFonts w:ascii="Szwajcar EE" w:eastAsia="Times New Roman" w:hAnsi="Szwajcar EE" w:cs="Times New Roman"/>
      <w:b/>
      <w:sz w:val="24"/>
      <w:szCs w:val="20"/>
      <w:lang w:eastAsia="pl-PL"/>
    </w:rPr>
  </w:style>
  <w:style w:type="paragraph" w:customStyle="1" w:styleId="tabel">
    <w:name w:val="tabel"/>
    <w:basedOn w:val="Normalny"/>
    <w:rsid w:val="004C4C1F"/>
    <w:pPr>
      <w:widowControl w:val="0"/>
      <w:spacing w:before="60" w:after="60" w:line="240" w:lineRule="atLeast"/>
      <w:jc w:val="both"/>
    </w:pPr>
    <w:rPr>
      <w:rFonts w:ascii="Arial" w:eastAsia="Times New Roman" w:hAnsi="Arial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DF9"/>
  </w:style>
  <w:style w:type="paragraph" w:styleId="Stopka">
    <w:name w:val="footer"/>
    <w:basedOn w:val="Normalny"/>
    <w:link w:val="StopkaZnak"/>
    <w:uiPriority w:val="99"/>
    <w:unhideWhenUsed/>
    <w:rsid w:val="000E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DF9"/>
  </w:style>
  <w:style w:type="character" w:customStyle="1" w:styleId="Nagwek1Znak">
    <w:name w:val="Nagłówek 1 Znak"/>
    <w:basedOn w:val="Domylnaczcionkaakapitu"/>
    <w:link w:val="Nagwek1"/>
    <w:uiPriority w:val="9"/>
    <w:rsid w:val="000E5DF9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5DF9"/>
    <w:rPr>
      <w:rFonts w:eastAsiaTheme="majorEastAsia" w:cstheme="majorBidi"/>
      <w:color w:val="2F5496" w:themeColor="accent1" w:themeShade="BF"/>
      <w:sz w:val="26"/>
      <w:szCs w:val="26"/>
    </w:rPr>
  </w:style>
  <w:style w:type="character" w:customStyle="1" w:styleId="Heading3">
    <w:name w:val="Heading #3_"/>
    <w:basedOn w:val="Domylnaczcionkaakapitu"/>
    <w:link w:val="Heading30"/>
    <w:rsid w:val="00B73E4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Heading4">
    <w:name w:val="Heading #4_"/>
    <w:basedOn w:val="Domylnaczcionkaakapitu"/>
    <w:link w:val="Heading40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Bodytext">
    <w:name w:val="Body text_"/>
    <w:basedOn w:val="Domylnaczcionkaakapitu"/>
    <w:link w:val="Tekstpodstawowy7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B73E41"/>
    <w:pPr>
      <w:widowControl w:val="0"/>
      <w:shd w:val="clear" w:color="auto" w:fill="FFFFFF"/>
      <w:spacing w:before="300" w:after="180" w:line="264" w:lineRule="exact"/>
      <w:ind w:hanging="560"/>
    </w:pPr>
    <w:rPr>
      <w:rFonts w:ascii="Arial" w:eastAsia="Arial" w:hAnsi="Arial" w:cs="Arial"/>
      <w:sz w:val="18"/>
      <w:szCs w:val="18"/>
    </w:rPr>
  </w:style>
  <w:style w:type="paragraph" w:customStyle="1" w:styleId="Heading30">
    <w:name w:val="Heading #3"/>
    <w:basedOn w:val="Normalny"/>
    <w:link w:val="Heading3"/>
    <w:rsid w:val="00B73E41"/>
    <w:pPr>
      <w:widowControl w:val="0"/>
      <w:shd w:val="clear" w:color="auto" w:fill="FFFFFF"/>
      <w:spacing w:before="720" w:after="180" w:line="293" w:lineRule="exact"/>
      <w:ind w:hanging="380"/>
      <w:jc w:val="both"/>
      <w:outlineLvl w:val="2"/>
    </w:pPr>
    <w:rPr>
      <w:rFonts w:ascii="Arial" w:eastAsia="Arial" w:hAnsi="Arial" w:cs="Arial"/>
      <w:sz w:val="20"/>
      <w:szCs w:val="20"/>
    </w:rPr>
  </w:style>
  <w:style w:type="paragraph" w:customStyle="1" w:styleId="Heading40">
    <w:name w:val="Heading #4"/>
    <w:basedOn w:val="Normalny"/>
    <w:link w:val="Heading4"/>
    <w:rsid w:val="00B73E41"/>
    <w:pPr>
      <w:widowControl w:val="0"/>
      <w:shd w:val="clear" w:color="auto" w:fill="FFFFFF"/>
      <w:spacing w:before="180" w:after="300" w:line="0" w:lineRule="atLeast"/>
      <w:ind w:hanging="560"/>
      <w:jc w:val="both"/>
      <w:outlineLvl w:val="3"/>
    </w:pPr>
    <w:rPr>
      <w:rFonts w:ascii="Arial" w:eastAsia="Arial" w:hAnsi="Arial" w:cs="Arial"/>
      <w:sz w:val="18"/>
      <w:szCs w:val="18"/>
    </w:rPr>
  </w:style>
  <w:style w:type="character" w:customStyle="1" w:styleId="Bodytext2">
    <w:name w:val="Body text (2)_"/>
    <w:basedOn w:val="Domylnaczcionkaakapitu"/>
    <w:link w:val="Bodytext20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rsid w:val="00B73E41"/>
    <w:pPr>
      <w:widowControl w:val="0"/>
      <w:shd w:val="clear" w:color="auto" w:fill="FFFFFF"/>
      <w:spacing w:after="0" w:line="0" w:lineRule="atLeast"/>
      <w:ind w:hanging="580"/>
    </w:pPr>
    <w:rPr>
      <w:rFonts w:ascii="Arial" w:eastAsia="Arial" w:hAnsi="Arial" w:cs="Arial"/>
      <w:sz w:val="18"/>
      <w:szCs w:val="18"/>
    </w:rPr>
  </w:style>
  <w:style w:type="paragraph" w:customStyle="1" w:styleId="Bodytext20">
    <w:name w:val="Body text (2)"/>
    <w:basedOn w:val="Normalny"/>
    <w:link w:val="Bodytext2"/>
    <w:rsid w:val="00B73E41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Arial" w:eastAsia="Arial" w:hAnsi="Arial" w:cs="Arial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E22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22F31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62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629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3D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3D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3D1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6245A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6C2"/>
    <w:rPr>
      <w:rFonts w:eastAsiaTheme="majorEastAsia" w:cstheme="majorBidi"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A20"/>
    <w:rPr>
      <w:rFonts w:eastAsiaTheme="majorEastAsia" w:cstheme="majorBidi"/>
      <w:color w:val="1F3763" w:themeColor="accent1" w:themeShade="7F"/>
      <w:sz w:val="24"/>
      <w:szCs w:val="24"/>
    </w:rPr>
  </w:style>
  <w:style w:type="character" w:customStyle="1" w:styleId="BodytextBold">
    <w:name w:val="Body text + Bold"/>
    <w:basedOn w:val="Bodytext"/>
    <w:rsid w:val="00430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podstawowy2">
    <w:name w:val="Tekst podstawowy2"/>
    <w:basedOn w:val="Bodytext"/>
    <w:rsid w:val="0043091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podstawowy3">
    <w:name w:val="Tekst podstawowy3"/>
    <w:basedOn w:val="Bodytext"/>
    <w:rsid w:val="0043091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"/>
    </w:rPr>
  </w:style>
  <w:style w:type="paragraph" w:customStyle="1" w:styleId="Default">
    <w:name w:val="Default"/>
    <w:rsid w:val="00335B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31A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D087A"/>
    <w:pPr>
      <w:tabs>
        <w:tab w:val="left" w:pos="660"/>
        <w:tab w:val="right" w:leader="dot" w:pos="9182"/>
      </w:tabs>
      <w:spacing w:after="10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5031A0"/>
    <w:pPr>
      <w:spacing w:after="100"/>
      <w:ind w:left="220"/>
    </w:pPr>
    <w:rPr>
      <w:rFonts w:asciiTheme="minorHAnsi" w:eastAsiaTheme="minorEastAsia" w:hAnsiTheme="minorHAns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031A0"/>
    <w:pPr>
      <w:spacing w:after="100"/>
      <w:ind w:left="440"/>
    </w:pPr>
    <w:rPr>
      <w:rFonts w:asciiTheme="minorHAnsi" w:eastAsiaTheme="minorEastAsia" w:hAnsiTheme="minorHAnsi" w:cs="Times New Roman"/>
      <w:lang w:eastAsia="pl-PL"/>
    </w:rPr>
  </w:style>
  <w:style w:type="paragraph" w:customStyle="1" w:styleId="Styl1">
    <w:name w:val="Styl1"/>
    <w:basedOn w:val="Nagwek4"/>
    <w:link w:val="Styl1Znak"/>
    <w:qFormat/>
    <w:rsid w:val="005031A0"/>
    <w:pPr>
      <w:keepNext/>
      <w:keepLines/>
      <w:tabs>
        <w:tab w:val="left" w:pos="404"/>
      </w:tabs>
      <w:spacing w:before="0" w:after="0" w:line="276" w:lineRule="auto"/>
      <w:ind w:left="720" w:hanging="360"/>
    </w:pPr>
    <w:rPr>
      <w:rFonts w:asciiTheme="majorHAnsi" w:hAnsiTheme="majorHAnsi" w:cstheme="majorHAnsi"/>
      <w:b w:val="0"/>
      <w:bCs/>
      <w:sz w:val="28"/>
      <w:szCs w:val="28"/>
    </w:rPr>
  </w:style>
  <w:style w:type="paragraph" w:customStyle="1" w:styleId="N1">
    <w:name w:val="N1"/>
    <w:basedOn w:val="Nagwek1"/>
    <w:link w:val="N1Znak"/>
    <w:autoRedefine/>
    <w:qFormat/>
    <w:rsid w:val="001D087A"/>
    <w:pPr>
      <w:numPr>
        <w:numId w:val="2"/>
      </w:numPr>
      <w:spacing w:after="240" w:line="240" w:lineRule="auto"/>
    </w:pPr>
    <w:rPr>
      <w:b/>
      <w:bCs/>
      <w:color w:val="auto"/>
      <w:sz w:val="28"/>
    </w:rPr>
  </w:style>
  <w:style w:type="character" w:customStyle="1" w:styleId="Styl1Znak">
    <w:name w:val="Styl1 Znak"/>
    <w:basedOn w:val="Nagwek4Znak"/>
    <w:link w:val="Styl1"/>
    <w:rsid w:val="005031A0"/>
    <w:rPr>
      <w:rFonts w:ascii="Szwajcar EE" w:eastAsia="Times New Roman" w:hAnsi="Szwajcar EE" w:cs="Times New Roman"/>
      <w:b w:val="0"/>
      <w:bCs/>
      <w:sz w:val="28"/>
      <w:szCs w:val="28"/>
      <w:lang w:eastAsia="pl-PL"/>
    </w:rPr>
  </w:style>
  <w:style w:type="paragraph" w:customStyle="1" w:styleId="11N1">
    <w:name w:val="1.1 N1"/>
    <w:basedOn w:val="Nagwek1"/>
    <w:link w:val="11N1Znak"/>
    <w:qFormat/>
    <w:rsid w:val="00BF768E"/>
    <w:pPr>
      <w:numPr>
        <w:ilvl w:val="1"/>
        <w:numId w:val="4"/>
      </w:numPr>
      <w:tabs>
        <w:tab w:val="left" w:pos="404"/>
      </w:tabs>
      <w:spacing w:before="0" w:line="276" w:lineRule="auto"/>
    </w:pPr>
    <w:rPr>
      <w:rFonts w:cstheme="majorHAnsi"/>
      <w:b/>
      <w:bCs/>
      <w:color w:val="auto"/>
      <w:sz w:val="22"/>
      <w:szCs w:val="22"/>
    </w:rPr>
  </w:style>
  <w:style w:type="character" w:customStyle="1" w:styleId="N1Znak">
    <w:name w:val="N1 Znak"/>
    <w:basedOn w:val="Nagwek1Znak"/>
    <w:link w:val="N1"/>
    <w:rsid w:val="001D087A"/>
    <w:rPr>
      <w:rFonts w:eastAsiaTheme="majorEastAsia" w:cstheme="majorBidi"/>
      <w:b/>
      <w:bCs/>
      <w:color w:val="2F5496" w:themeColor="accent1" w:themeShade="BF"/>
      <w:sz w:val="28"/>
      <w:szCs w:val="32"/>
    </w:rPr>
  </w:style>
  <w:style w:type="character" w:customStyle="1" w:styleId="11N1Znak">
    <w:name w:val="1.1 N1 Znak"/>
    <w:basedOn w:val="Nagwek1Znak"/>
    <w:link w:val="11N1"/>
    <w:rsid w:val="00BF768E"/>
    <w:rPr>
      <w:rFonts w:eastAsiaTheme="majorEastAsia" w:cstheme="majorBidi"/>
      <w:b/>
      <w:bCs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semiHidden/>
    <w:rsid w:val="00624D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4D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24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4D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6BB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D5D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7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E5E5E5"/>
            <w:right w:val="none" w:sz="0" w:space="0" w:color="auto"/>
          </w:divBdr>
          <w:divsChild>
            <w:div w:id="1261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E5E5E5"/>
            <w:right w:val="none" w:sz="0" w:space="0" w:color="auto"/>
          </w:divBdr>
          <w:divsChild>
            <w:div w:id="209455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6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3904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9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02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576">
                      <w:marLeft w:val="0"/>
                      <w:marRight w:val="0"/>
                      <w:marTop w:val="450"/>
                      <w:marBottom w:val="0"/>
                      <w:divBdr>
                        <w:top w:val="single" w:sz="6" w:space="23" w:color="auto"/>
                        <w:left w:val="none" w:sz="0" w:space="0" w:color="auto"/>
                        <w:bottom w:val="single" w:sz="6" w:space="18" w:color="auto"/>
                        <w:right w:val="none" w:sz="0" w:space="0" w:color="auto"/>
                      </w:divBdr>
                      <w:divsChild>
                        <w:div w:id="722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259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258384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83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16291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869528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94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23241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399675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06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69744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517014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25215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1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EA5A2-C8A1-4424-A4F1-DF050C0C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3398</Words>
  <Characters>20390</Characters>
  <Application>Microsoft Office Word</Application>
  <DocSecurity>4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Wróblewska</dc:creator>
  <cp:keywords/>
  <dc:description/>
  <cp:lastModifiedBy>Falk Aleksandra</cp:lastModifiedBy>
  <cp:revision>2</cp:revision>
  <dcterms:created xsi:type="dcterms:W3CDTF">2024-05-14T09:17:00Z</dcterms:created>
  <dcterms:modified xsi:type="dcterms:W3CDTF">2024-05-14T09:17:00Z</dcterms:modified>
</cp:coreProperties>
</file>